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9A5" w:rsidRPr="009856DB" w:rsidRDefault="005109A5" w:rsidP="005109A5">
      <w:pPr>
        <w:widowControl w:val="0"/>
        <w:spacing w:line="240" w:lineRule="auto"/>
        <w:ind w:right="-7" w:firstLine="567"/>
        <w:jc w:val="right"/>
        <w:rPr>
          <w:rFonts w:ascii="GHEA Grapalat" w:eastAsia="Times New Roman" w:hAnsi="GHEA Grapalat" w:cs="Sylfaen"/>
          <w:i/>
          <w:sz w:val="24"/>
          <w:szCs w:val="24"/>
          <w:u w:val="single"/>
          <w:lang w:eastAsia="ru-RU" w:bidi="ru-RU"/>
        </w:rPr>
      </w:pPr>
      <w:r w:rsidRPr="009856DB">
        <w:rPr>
          <w:rFonts w:ascii="GHEA Grapalat" w:eastAsia="Times New Roman" w:hAnsi="GHEA Grapalat" w:cs="Times New Roman"/>
          <w:i/>
          <w:sz w:val="24"/>
          <w:szCs w:val="24"/>
          <w:u w:val="single"/>
          <w:lang w:eastAsia="ru-RU" w:bidi="ru-RU"/>
        </w:rPr>
        <w:t>Типовая форма</w:t>
      </w:r>
    </w:p>
    <w:p w:rsidR="005109A5" w:rsidRPr="009856DB" w:rsidRDefault="005109A5" w:rsidP="005109A5">
      <w:pPr>
        <w:widowControl w:val="0"/>
        <w:spacing w:line="24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ОБЪЯВЛЕНИЕ </w:t>
      </w:r>
    </w:p>
    <w:p w:rsidR="005109A5" w:rsidRPr="009856DB" w:rsidRDefault="005109A5" w:rsidP="005109A5">
      <w:pPr>
        <w:widowControl w:val="0"/>
        <w:spacing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 xml:space="preserve">о </w:t>
      </w:r>
      <w:r w:rsidR="00D755F6" w:rsidRPr="009856DB">
        <w:rPr>
          <w:rFonts w:ascii="GHEA Grapalat" w:hAnsi="GHEA Grapalat"/>
          <w:sz w:val="20"/>
          <w:szCs w:val="20"/>
        </w:rPr>
        <w:t>ОТКРЫТОМ КОНКУРСЕ</w:t>
      </w:r>
    </w:p>
    <w:p w:rsidR="005109A5" w:rsidRPr="009856DB" w:rsidRDefault="005109A5" w:rsidP="005109A5">
      <w:pPr>
        <w:widowControl w:val="0"/>
        <w:spacing w:line="240" w:lineRule="auto"/>
        <w:jc w:val="center"/>
        <w:rPr>
          <w:rFonts w:ascii="GHEA Grapalat" w:eastAsia="Times New Roman" w:hAnsi="GHEA Grapalat" w:cs="Times New Roman"/>
          <w:sz w:val="24"/>
          <w:szCs w:val="24"/>
          <w:lang w:eastAsia="ru-RU" w:bidi="ru-RU"/>
        </w:rPr>
      </w:pP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inherit" w:eastAsia="Times New Roman" w:hAnsi="inherit" w:cs="Courier New"/>
          <w:color w:val="202124"/>
          <w:sz w:val="42"/>
          <w:szCs w:val="42"/>
          <w:lang w:eastAsia="ru-RU"/>
        </w:rPr>
      </w:pPr>
      <w:r w:rsidRPr="009856DB">
        <w:rPr>
          <w:rFonts w:ascii="GHEA Grapalat" w:eastAsia="Times New Roman" w:hAnsi="GHEA Grapalat" w:cs="Courier New"/>
          <w:i/>
          <w:sz w:val="24"/>
          <w:szCs w:val="24"/>
          <w:lang w:eastAsia="ru-RU"/>
        </w:rPr>
        <w:t>Настоящий текст объявления утвержден Решением Оценочной Комиссии от "</w:t>
      </w:r>
      <w:r w:rsidR="00DE3884" w:rsidRPr="009856DB">
        <w:rPr>
          <w:rFonts w:ascii="GHEA Grapalat" w:eastAsia="Times New Roman" w:hAnsi="GHEA Grapalat" w:cs="Courier New"/>
          <w:i/>
          <w:sz w:val="24"/>
          <w:szCs w:val="24"/>
          <w:lang w:eastAsia="ru-RU"/>
        </w:rPr>
        <w:t>10</w:t>
      </w:r>
      <w:r w:rsidRPr="009856DB">
        <w:rPr>
          <w:rFonts w:ascii="GHEA Grapalat" w:eastAsia="Times New Roman" w:hAnsi="GHEA Grapalat" w:cs="Courier New"/>
          <w:i/>
          <w:sz w:val="24"/>
          <w:szCs w:val="24"/>
          <w:lang w:eastAsia="ru-RU"/>
        </w:rPr>
        <w:t>" "</w:t>
      </w:r>
      <w:r w:rsidRPr="009856DB">
        <w:rPr>
          <w:rFonts w:ascii="inherit" w:eastAsia="Times New Roman" w:hAnsi="inherit" w:cs="Courier New"/>
          <w:color w:val="202124"/>
          <w:sz w:val="24"/>
          <w:szCs w:val="24"/>
          <w:lang w:eastAsia="ru-RU"/>
        </w:rPr>
        <w:t>ноября</w:t>
      </w:r>
      <w:r w:rsidRPr="009856DB">
        <w:rPr>
          <w:rFonts w:ascii="GHEA Grapalat" w:eastAsia="Times New Roman" w:hAnsi="GHEA Grapalat" w:cs="Courier New"/>
          <w:i/>
          <w:sz w:val="24"/>
          <w:szCs w:val="24"/>
          <w:lang w:eastAsia="ru-RU"/>
        </w:rPr>
        <w:t xml:space="preserve">" 21года "01" </w:t>
      </w:r>
    </w:p>
    <w:p w:rsidR="005109A5" w:rsidRPr="009856DB" w:rsidRDefault="005109A5" w:rsidP="005109A5">
      <w:pPr>
        <w:widowControl w:val="0"/>
        <w:spacing w:line="240" w:lineRule="auto"/>
        <w:jc w:val="center"/>
        <w:rPr>
          <w:rFonts w:ascii="GHEA Grapalat" w:eastAsia="Times New Roman" w:hAnsi="GHEA Grapalat" w:cs="Times New Roman"/>
          <w:b/>
          <w:sz w:val="20"/>
          <w:szCs w:val="20"/>
          <w:lang w:eastAsia="ru-RU" w:bidi="ru-RU"/>
        </w:rPr>
      </w:pPr>
      <w:r w:rsidRPr="009856DB">
        <w:rPr>
          <w:rFonts w:ascii="GHEA Grapalat" w:eastAsia="Times New Roman" w:hAnsi="GHEA Grapalat" w:cs="Times New Roman"/>
          <w:sz w:val="24"/>
          <w:szCs w:val="24"/>
          <w:lang w:eastAsia="ru-RU" w:bidi="ru-RU"/>
        </w:rPr>
        <w:t>Код процедуры</w:t>
      </w:r>
      <w:bookmarkStart w:id="0" w:name="_Hlk86791586"/>
      <w:r w:rsidR="00D755F6" w:rsidRPr="009856DB">
        <w:rPr>
          <w:rFonts w:ascii="GHEA Grapalat" w:eastAsia="Times New Roman" w:hAnsi="GHEA Grapalat" w:cs="Times New Roman"/>
          <w:sz w:val="24"/>
          <w:szCs w:val="24"/>
          <w:lang w:eastAsia="ru-RU" w:bidi="ru-RU"/>
        </w:rPr>
        <w:t xml:space="preserve"> </w:t>
      </w:r>
      <w:r w:rsidRPr="009856DB">
        <w:rPr>
          <w:rFonts w:ascii="Sylfaen" w:eastAsia="Times New Roman" w:hAnsi="Sylfaen" w:cs="Times New Roman"/>
          <w:b/>
          <w:sz w:val="20"/>
          <w:szCs w:val="20"/>
          <w:u w:val="single"/>
          <w:lang w:eastAsia="ru-RU" w:bidi="ru-RU"/>
        </w:rPr>
        <w:t>AMГH-</w:t>
      </w:r>
      <w:r w:rsidR="00D755F6" w:rsidRPr="009856DB">
        <w:rPr>
          <w:rFonts w:ascii="GHEA Grapalat" w:hAnsi="GHEA Grapalat"/>
          <w:b/>
          <w:sz w:val="20"/>
          <w:szCs w:val="20"/>
        </w:rPr>
        <w:t xml:space="preserve"> BMAShDzB</w:t>
      </w:r>
      <w:r w:rsidR="00D755F6" w:rsidRPr="009856DB">
        <w:rPr>
          <w:rFonts w:ascii="Sylfaen" w:eastAsia="Times New Roman" w:hAnsi="Sylfaen" w:cs="Times New Roman"/>
          <w:b/>
          <w:sz w:val="20"/>
          <w:szCs w:val="20"/>
          <w:u w:val="single"/>
          <w:lang w:eastAsia="ru-RU" w:bidi="ru-RU"/>
        </w:rPr>
        <w:t xml:space="preserve"> </w:t>
      </w:r>
      <w:r w:rsidRPr="009856DB">
        <w:rPr>
          <w:rFonts w:ascii="Sylfaen" w:eastAsia="Times New Roman" w:hAnsi="Sylfaen" w:cs="Times New Roman"/>
          <w:b/>
          <w:sz w:val="20"/>
          <w:szCs w:val="20"/>
          <w:u w:val="single"/>
          <w:lang w:eastAsia="ru-RU" w:bidi="ru-RU"/>
        </w:rPr>
        <w:t>-21/0</w:t>
      </w:r>
      <w:r w:rsidR="009061B2" w:rsidRPr="009856DB">
        <w:rPr>
          <w:rFonts w:ascii="Sylfaen" w:eastAsia="Times New Roman" w:hAnsi="Sylfaen" w:cs="Times New Roman"/>
          <w:b/>
          <w:sz w:val="20"/>
          <w:szCs w:val="20"/>
          <w:u w:val="single"/>
          <w:lang w:val="hy-AM" w:eastAsia="ru-RU" w:bidi="ru-RU"/>
        </w:rPr>
        <w:t>8</w:t>
      </w:r>
      <w:bookmarkEnd w:id="0"/>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color w:val="202124"/>
          <w:lang w:eastAsia="ru-RU"/>
        </w:rPr>
      </w:pPr>
      <w:r w:rsidRPr="009856DB">
        <w:rPr>
          <w:rFonts w:ascii="GHEA Grapalat" w:eastAsia="Times New Roman" w:hAnsi="GHEA Grapalat" w:cs="Courier New"/>
          <w:lang w:eastAsia="ru-RU"/>
        </w:rPr>
        <w:t xml:space="preserve">Заказчик </w:t>
      </w:r>
      <w:r w:rsidRPr="009856DB">
        <w:rPr>
          <w:rFonts w:ascii="Courier New" w:eastAsia="Times New Roman" w:hAnsi="Courier New" w:cs="Courier New"/>
          <w:b/>
          <w:color w:val="202124"/>
          <w:lang w:eastAsia="ru-RU"/>
        </w:rPr>
        <w:t xml:space="preserve">Гегакертский муниципалитет, который находится в Армавирской области, </w:t>
      </w:r>
      <w:bookmarkStart w:id="1" w:name="_Hlk86791724"/>
      <w:r w:rsidRPr="009856DB">
        <w:rPr>
          <w:rFonts w:ascii="Courier New" w:eastAsia="Times New Roman" w:hAnsi="Courier New" w:cs="Courier New"/>
          <w:b/>
          <w:color w:val="202124"/>
          <w:lang w:eastAsia="ru-RU"/>
        </w:rPr>
        <w:t>община Гегакерт</w:t>
      </w:r>
      <w:bookmarkEnd w:id="1"/>
      <w:r w:rsidRPr="009856DB">
        <w:rPr>
          <w:rFonts w:ascii="Courier New" w:eastAsia="Times New Roman" w:hAnsi="Courier New" w:cs="Courier New"/>
          <w:b/>
          <w:color w:val="202124"/>
          <w:lang w:eastAsia="ru-RU"/>
        </w:rPr>
        <w:t>, улица М. Маштоца,  30</w:t>
      </w: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42"/>
          <w:szCs w:val="42"/>
          <w:lang w:eastAsia="ru-RU"/>
        </w:rPr>
      </w:pPr>
      <w:r w:rsidRPr="009856DB">
        <w:rPr>
          <w:rFonts w:ascii="Sylfaen" w:eastAsia="Times New Roman" w:hAnsi="Sylfaen" w:cs="Courier New"/>
          <w:b/>
          <w:lang w:eastAsia="ru-RU"/>
        </w:rPr>
        <w:t xml:space="preserve"> объявляет </w:t>
      </w:r>
      <w:r w:rsidR="00D755F6" w:rsidRPr="009856DB">
        <w:rPr>
          <w:rFonts w:ascii="GHEA Grapalat" w:hAnsi="GHEA Grapalat"/>
          <w:sz w:val="16"/>
          <w:szCs w:val="16"/>
        </w:rPr>
        <w:t>ОТКРЫТОМ КОНКУРСЕ</w:t>
      </w:r>
      <w:r w:rsidRPr="009856DB">
        <w:rPr>
          <w:rFonts w:ascii="GHEA Grapalat" w:eastAsia="Times New Roman" w:hAnsi="GHEA Grapalat" w:cs="Courier New"/>
          <w:i/>
          <w:lang w:eastAsia="ru-RU"/>
        </w:rPr>
        <w:t xml:space="preserve">, который проводится </w:t>
      </w:r>
      <w:r w:rsidRPr="009856DB">
        <w:rPr>
          <w:rFonts w:ascii="GHEA Grapalat" w:eastAsia="Times New Roman" w:hAnsi="GHEA Grapalat" w:cs="Courier New"/>
          <w:lang w:eastAsia="ru-RU"/>
        </w:rPr>
        <w:t xml:space="preserve">одним </w:t>
      </w:r>
      <w:r w:rsidRPr="009856DB">
        <w:rPr>
          <w:rFonts w:ascii="GHEA Grapalat" w:eastAsia="Times New Roman" w:hAnsi="GHEA Grapalat" w:cs="Courier New"/>
          <w:i/>
          <w:lang w:eastAsia="ru-RU"/>
        </w:rPr>
        <w:t>этапом</w:t>
      </w:r>
      <w:r w:rsidRPr="009856DB">
        <w:rPr>
          <w:rFonts w:ascii="GHEA Grapalat" w:eastAsia="Times New Roman" w:hAnsi="GHEA Grapalat" w:cs="Courier New"/>
          <w:i/>
          <w:lang w:val="hy-AM" w:eastAsia="ru-RU"/>
        </w:rPr>
        <w:t>.</w:t>
      </w: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i/>
          <w:lang w:eastAsia="ru-RU"/>
        </w:rPr>
      </w:pPr>
      <w:r w:rsidRPr="009856DB">
        <w:rPr>
          <w:rFonts w:ascii="GHEA Grapalat" w:eastAsia="Times New Roman" w:hAnsi="GHEA Grapalat" w:cs="Courier New"/>
          <w:i/>
          <w:lang w:eastAsia="ru-RU"/>
        </w:rPr>
        <w:t>Участнику, отобранному по итогам настоящей процедуры, в</w:t>
      </w:r>
      <w:r w:rsidRPr="009856DB">
        <w:rPr>
          <w:rFonts w:ascii="Courier New" w:eastAsia="Times New Roman" w:hAnsi="Courier New" w:cs="Courier New"/>
          <w:i/>
          <w:lang w:val="en-US" w:eastAsia="ru-RU"/>
        </w:rPr>
        <w:t> </w:t>
      </w:r>
      <w:r w:rsidRPr="009856DB">
        <w:rPr>
          <w:rFonts w:ascii="GHEA Grapalat" w:eastAsia="Times New Roman" w:hAnsi="GHEA Grapalat" w:cs="Courier New"/>
          <w:i/>
          <w:spacing w:val="6"/>
          <w:lang w:eastAsia="ru-RU"/>
        </w:rPr>
        <w:t>установленном</w:t>
      </w:r>
      <w:r w:rsidRPr="009856DB">
        <w:rPr>
          <w:rFonts w:ascii="Courier New" w:eastAsia="Times New Roman" w:hAnsi="Courier New" w:cs="Courier New"/>
          <w:i/>
          <w:spacing w:val="6"/>
          <w:lang w:val="en-US" w:eastAsia="ru-RU"/>
        </w:rPr>
        <w:t> </w:t>
      </w:r>
      <w:r w:rsidRPr="009856DB">
        <w:rPr>
          <w:rFonts w:ascii="GHEA Grapalat" w:eastAsia="Times New Roman" w:hAnsi="GHEA Grapalat" w:cs="Courier New"/>
          <w:i/>
          <w:spacing w:val="6"/>
          <w:lang w:eastAsia="ru-RU"/>
        </w:rPr>
        <w:t xml:space="preserve">порядке будет предложено заключить договор на поставку </w:t>
      </w:r>
      <w:bookmarkStart w:id="2" w:name="_Hlk86791963"/>
      <w:r w:rsidRPr="009856DB">
        <w:rPr>
          <w:rFonts w:ascii="inherit" w:eastAsia="Times New Roman" w:hAnsi="inherit" w:cs="Courier New"/>
          <w:color w:val="202124"/>
          <w:sz w:val="20"/>
          <w:szCs w:val="20"/>
          <w:lang w:eastAsia="ru-RU"/>
        </w:rPr>
        <w:t>ОРОШЕНИЕРЕМОНТ СЕТИ</w:t>
      </w:r>
      <w:r w:rsidRPr="009856DB">
        <w:rPr>
          <w:rFonts w:ascii="GHEA Grapalat" w:eastAsia="Times New Roman" w:hAnsi="GHEA Grapalat" w:cs="Courier New"/>
          <w:i/>
          <w:color w:val="202124"/>
          <w:lang w:eastAsia="ru-RU"/>
        </w:rPr>
        <w:t>/</w:t>
      </w:r>
      <w:r w:rsidRPr="009856DB">
        <w:rPr>
          <w:rFonts w:ascii="GHEA Grapalat" w:eastAsia="Times New Roman" w:hAnsi="GHEA Grapalat" w:cs="Courier New"/>
          <w:i/>
          <w:lang w:eastAsia="ru-RU"/>
        </w:rPr>
        <w:t xml:space="preserve"> (далее — договор).</w:t>
      </w:r>
    </w:p>
    <w:p w:rsidR="003B6E7D" w:rsidRPr="009856DB" w:rsidRDefault="003B6E7D"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color w:val="202124"/>
          <w:sz w:val="24"/>
          <w:szCs w:val="24"/>
          <w:lang w:eastAsia="ru-RU"/>
        </w:rPr>
      </w:pPr>
      <w:r w:rsidRPr="009856DB">
        <w:rPr>
          <w:rFonts w:ascii="inherit" w:eastAsia="Times New Roman" w:hAnsi="inherit" w:cs="Courier New"/>
          <w:b/>
          <w:color w:val="202124"/>
          <w:sz w:val="24"/>
          <w:szCs w:val="24"/>
          <w:lang w:eastAsia="ru-RU"/>
        </w:rPr>
        <w:t>Закупка осуществляется в соответствии с частью 6 статьи 15 Закона РА «О закупках</w:t>
      </w:r>
    </w:p>
    <w:bookmarkEnd w:id="2"/>
    <w:p w:rsidR="005109A5" w:rsidRPr="009856DB" w:rsidRDefault="005109A5" w:rsidP="005109A5">
      <w:pPr>
        <w:widowControl w:val="0"/>
        <w:spacing w:after="0"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настоящейпроцедуре.</w:t>
      </w:r>
    </w:p>
    <w:p w:rsidR="005109A5" w:rsidRPr="009856DB" w:rsidRDefault="005109A5" w:rsidP="005109A5">
      <w:pPr>
        <w:widowControl w:val="0"/>
        <w:spacing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Условия предъявляемые к лицам, не имеющим права на участие в  данной процедуре, а также участникам, установлены приглашением на настоящую процедуру.Отобранный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5109A5" w:rsidRPr="009856DB" w:rsidRDefault="005109A5" w:rsidP="005109A5">
      <w:pPr>
        <w:widowControl w:val="0"/>
        <w:spacing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В отношении настоящейпроцедурыприменяются положения Соглашения Всемирной торговой организации по правительственным закупкам.</w:t>
      </w:r>
      <w:r w:rsidRPr="009856DB">
        <w:rPr>
          <w:rFonts w:ascii="GHEA Grapalat" w:eastAsia="Times New Roman" w:hAnsi="GHEA Grapalat" w:cs="Times New Roman"/>
          <w:vertAlign w:val="superscript"/>
          <w:lang w:eastAsia="ru-RU" w:bidi="ru-RU"/>
        </w:rPr>
        <w:footnoteReference w:id="1"/>
      </w:r>
    </w:p>
    <w:p w:rsidR="005109A5" w:rsidRPr="009856DB" w:rsidRDefault="005109A5" w:rsidP="005109A5">
      <w:pPr>
        <w:widowControl w:val="0"/>
        <w:spacing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Для получения приглашения на процедурув бумажной форме необходимо обратиться к заказчику до 14:</w:t>
      </w:r>
      <w:r w:rsidR="00600A18" w:rsidRPr="009856DB">
        <w:rPr>
          <w:rFonts w:ascii="GHEA Grapalat" w:eastAsia="Times New Roman" w:hAnsi="GHEA Grapalat" w:cs="Times New Roman"/>
          <w:lang w:eastAsia="ru-RU" w:bidi="ru-RU"/>
        </w:rPr>
        <w:t>00 часов 40</w:t>
      </w:r>
      <w:r w:rsidRPr="009856DB">
        <w:rPr>
          <w:rFonts w:ascii="GHEA Grapalat" w:eastAsia="Times New Roman" w:hAnsi="GHEA Grapalat" w:cs="Times New Roman"/>
          <w:lang w:eastAsia="ru-RU" w:bidi="ru-RU"/>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9856DB">
        <w:rPr>
          <w:rFonts w:ascii="Arial LatArm" w:eastAsia="Times New Roman" w:hAnsi="Arial LatArm" w:cs="Times New Roman"/>
          <w:i/>
          <w:lang w:val="en-US" w:eastAsia="ru-RU" w:bidi="ru-RU"/>
        </w:rPr>
        <w:t> </w:t>
      </w:r>
      <w:r w:rsidRPr="009856DB">
        <w:rPr>
          <w:rFonts w:ascii="GHEA Grapalat" w:eastAsia="Times New Roman" w:hAnsi="GHEA Grapalat" w:cs="Times New Roman"/>
          <w:lang w:eastAsia="ru-RU" w:bidi="ru-RU"/>
        </w:rPr>
        <w:t>обеспечивает бесплатное предоставление приглашения в бумажной форме.</w:t>
      </w:r>
    </w:p>
    <w:p w:rsidR="005109A5" w:rsidRPr="009856DB" w:rsidRDefault="005109A5" w:rsidP="005109A5">
      <w:pPr>
        <w:widowControl w:val="0"/>
        <w:spacing w:line="240" w:lineRule="auto"/>
        <w:ind w:firstLine="567"/>
        <w:jc w:val="both"/>
        <w:rPr>
          <w:rFonts w:ascii="GHEA Grapalat" w:eastAsia="Times New Roman" w:hAnsi="GHEA Grapalat" w:cs="Times New Roman"/>
          <w:spacing w:val="-6"/>
          <w:lang w:eastAsia="ru-RU" w:bidi="ru-RU"/>
        </w:rPr>
      </w:pPr>
      <w:r w:rsidRPr="009856DB">
        <w:rPr>
          <w:rFonts w:ascii="GHEA Grapalat" w:eastAsia="Times New Roman" w:hAnsi="GHEA Grapalat" w:cs="Times New Roman"/>
          <w:spacing w:val="-6"/>
          <w:lang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856DB">
        <w:rPr>
          <w:rFonts w:ascii="Courier New" w:eastAsia="Times New Roman" w:hAnsi="Courier New" w:cs="Courier New"/>
          <w:spacing w:val="-6"/>
          <w:lang w:val="en-US" w:eastAsia="ru-RU" w:bidi="ru-RU"/>
        </w:rPr>
        <w:t> </w:t>
      </w:r>
      <w:r w:rsidRPr="009856DB">
        <w:rPr>
          <w:rFonts w:ascii="GHEA Grapalat" w:eastAsia="Times New Roman" w:hAnsi="GHEA Grapalat" w:cs="Times New Roman"/>
          <w:spacing w:val="-6"/>
          <w:lang w:eastAsia="ru-RU" w:bidi="ru-RU"/>
        </w:rPr>
        <w:t xml:space="preserve">электронной форме в течение рабочего дня, следующего за днем получения заявления. </w:t>
      </w:r>
    </w:p>
    <w:p w:rsidR="005109A5" w:rsidRPr="009856DB" w:rsidRDefault="005109A5" w:rsidP="005109A5">
      <w:pPr>
        <w:widowControl w:val="0"/>
        <w:spacing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Неполучение приглашения не ограничивает права участника на участие в</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настоящей процедуре.</w:t>
      </w:r>
    </w:p>
    <w:p w:rsidR="005109A5" w:rsidRPr="009856DB" w:rsidRDefault="005109A5" w:rsidP="005109A5">
      <w:pPr>
        <w:widowControl w:val="0"/>
        <w:spacing w:line="360" w:lineRule="auto"/>
        <w:ind w:firstLine="567"/>
        <w:jc w:val="both"/>
        <w:rPr>
          <w:rFonts w:ascii="GHEA Grapalat" w:eastAsia="Times New Roman" w:hAnsi="GHEA Grapalat" w:cs="Times New Roman"/>
          <w:spacing w:val="6"/>
          <w:lang w:eastAsia="ru-RU" w:bidi="ru-RU"/>
        </w:rPr>
      </w:pPr>
      <w:r w:rsidRPr="009856DB">
        <w:rPr>
          <w:rFonts w:ascii="GHEA Grapalat" w:eastAsia="Times New Roman" w:hAnsi="GHEA Grapalat" w:cs="Times New Roman"/>
          <w:lang w:eastAsia="ru-RU" w:bidi="ru-RU"/>
        </w:rPr>
        <w:t>Заявки на настоящую процедуру необходимо подавать по адресу</w:t>
      </w:r>
      <w:r w:rsidRPr="009856DB">
        <w:rPr>
          <w:rFonts w:ascii="Arial Unicode" w:eastAsia="Times New Roman" w:hAnsi="Arial Unicode" w:cs="Arial"/>
          <w:b/>
          <w:i/>
          <w:color w:val="202124"/>
          <w:lang w:eastAsia="ru-RU" w:bidi="ru-RU"/>
        </w:rPr>
        <w:t>Гегакертскиймуниципалитет</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которыйнаходитсявАрмавирскойобласти</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lastRenderedPageBreak/>
        <w:t>общинаГегакерт</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улицаМ</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Маштоца</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Times New Roman"/>
          <w:b/>
          <w:i/>
          <w:color w:val="202124"/>
          <w:lang w:eastAsia="ru-RU" w:bidi="ru-RU"/>
        </w:rPr>
        <w:t xml:space="preserve"> 30 </w:t>
      </w:r>
      <w:r w:rsidRPr="009856DB">
        <w:rPr>
          <w:rFonts w:ascii="GHEA Grapalat" w:eastAsia="Times New Roman" w:hAnsi="GHEA Grapalat" w:cs="Times New Roman"/>
          <w:lang w:eastAsia="ru-RU" w:bidi="ru-RU"/>
        </w:rPr>
        <w:t>(адрес заказчика)</w:t>
      </w:r>
    </w:p>
    <w:p w:rsidR="005109A5" w:rsidRPr="009856DB" w:rsidRDefault="005109A5" w:rsidP="005109A5">
      <w:pPr>
        <w:widowControl w:val="0"/>
        <w:spacing w:line="360" w:lineRule="auto"/>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в документарной форме, до 14:</w:t>
      </w:r>
      <w:r w:rsidR="001C37E5" w:rsidRPr="009856DB">
        <w:rPr>
          <w:rFonts w:ascii="GHEA Grapalat" w:eastAsia="Times New Roman" w:hAnsi="GHEA Grapalat" w:cs="Times New Roman"/>
          <w:lang w:eastAsia="ru-RU" w:bidi="ru-RU"/>
        </w:rPr>
        <w:t>0</w:t>
      </w:r>
      <w:r w:rsidR="00937A2D" w:rsidRPr="009856DB">
        <w:rPr>
          <w:rFonts w:ascii="GHEA Grapalat" w:eastAsia="Times New Roman" w:hAnsi="GHEA Grapalat" w:cs="Times New Roman"/>
          <w:lang w:eastAsia="ru-RU" w:bidi="ru-RU"/>
        </w:rPr>
        <w:t>0 часов 40</w:t>
      </w:r>
      <w:r w:rsidRPr="009856DB">
        <w:rPr>
          <w:rFonts w:ascii="GHEA Grapalat" w:eastAsia="Times New Roman" w:hAnsi="GHEA Grapalat" w:cs="Times New Roman"/>
          <w:lang w:eastAsia="ru-RU" w:bidi="ru-RU"/>
        </w:rPr>
        <w:t>-го дня со дня опубликования настоящего объявления. Кроме армянского языка заявки могут быть поданы также на английском или русском языке.</w:t>
      </w:r>
    </w:p>
    <w:p w:rsidR="005109A5" w:rsidRPr="009856DB" w:rsidRDefault="005109A5" w:rsidP="005109A5">
      <w:pPr>
        <w:widowControl w:val="0"/>
        <w:spacing w:line="360" w:lineRule="auto"/>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 xml:space="preserve">Вскрытие заявок будет проводиться по адресу </w:t>
      </w:r>
      <w:r w:rsidRPr="009856DB">
        <w:rPr>
          <w:rFonts w:ascii="Arial Unicode" w:eastAsia="Times New Roman" w:hAnsi="Arial Unicode" w:cs="Arial"/>
          <w:b/>
          <w:i/>
          <w:color w:val="202124"/>
          <w:lang w:eastAsia="ru-RU" w:bidi="ru-RU"/>
        </w:rPr>
        <w:t>Гегакертскиймуниципалитет</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которыйнаходитсявАрмавирскойобласти</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общинаГегакерт</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улицаМ</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Arial"/>
          <w:b/>
          <w:i/>
          <w:color w:val="202124"/>
          <w:lang w:eastAsia="ru-RU" w:bidi="ru-RU"/>
        </w:rPr>
        <w:t>Маштоца</w:t>
      </w:r>
      <w:r w:rsidRPr="009856DB">
        <w:rPr>
          <w:rFonts w:ascii="Arial Unicode" w:eastAsia="Times New Roman" w:hAnsi="Arial Unicode" w:cs="Arial LatArm"/>
          <w:b/>
          <w:i/>
          <w:color w:val="202124"/>
          <w:lang w:eastAsia="ru-RU" w:bidi="ru-RU"/>
        </w:rPr>
        <w:t xml:space="preserve">, </w:t>
      </w:r>
      <w:r w:rsidRPr="009856DB">
        <w:rPr>
          <w:rFonts w:ascii="Arial Unicode" w:eastAsia="Times New Roman" w:hAnsi="Arial Unicode" w:cs="Times New Roman"/>
          <w:b/>
          <w:i/>
          <w:color w:val="202124"/>
          <w:lang w:eastAsia="ru-RU" w:bidi="ru-RU"/>
        </w:rPr>
        <w:t xml:space="preserve"> 30</w:t>
      </w:r>
      <w:r w:rsidRPr="009856DB">
        <w:rPr>
          <w:rFonts w:ascii="GHEA Grapalat" w:eastAsia="Times New Roman" w:hAnsi="GHEA Grapalat" w:cs="Times New Roman"/>
          <w:lang w:eastAsia="ru-RU" w:bidi="ru-RU"/>
        </w:rPr>
        <w:t>, в 14:</w:t>
      </w:r>
      <w:r w:rsidR="0020627D">
        <w:rPr>
          <w:rFonts w:ascii="GHEA Grapalat" w:eastAsia="Times New Roman" w:hAnsi="GHEA Grapalat" w:cs="Times New Roman"/>
          <w:lang w:eastAsia="ru-RU" w:bidi="ru-RU"/>
        </w:rPr>
        <w:t>0</w:t>
      </w:r>
      <w:r w:rsidRPr="009856DB">
        <w:rPr>
          <w:rFonts w:ascii="GHEA Grapalat" w:eastAsia="Times New Roman" w:hAnsi="GHEA Grapalat" w:cs="Times New Roman"/>
          <w:lang w:eastAsia="ru-RU" w:bidi="ru-RU"/>
        </w:rPr>
        <w:t xml:space="preserve">0 </w:t>
      </w:r>
      <w:r w:rsidR="00944A0A">
        <w:rPr>
          <w:rFonts w:ascii="GHEA Grapalat" w:eastAsia="Times New Roman" w:hAnsi="GHEA Grapalat" w:cs="Times New Roman"/>
          <w:lang w:eastAsia="ru-RU" w:bidi="ru-RU"/>
        </w:rPr>
        <w:t>часов "2</w:t>
      </w:r>
      <w:r w:rsidR="00944A0A">
        <w:rPr>
          <w:rFonts w:ascii="GHEA Grapalat" w:eastAsia="Times New Roman" w:hAnsi="GHEA Grapalat" w:cs="Times New Roman"/>
          <w:lang w:val="en-US" w:eastAsia="ru-RU" w:bidi="ru-RU"/>
        </w:rPr>
        <w:t>2</w:t>
      </w:r>
      <w:r w:rsidRPr="009856DB">
        <w:rPr>
          <w:rFonts w:ascii="GHEA Grapalat" w:eastAsia="Times New Roman" w:hAnsi="GHEA Grapalat" w:cs="Times New Roman"/>
          <w:lang w:eastAsia="ru-RU" w:bidi="ru-RU"/>
        </w:rPr>
        <w:t xml:space="preserve"> "</w:t>
      </w:r>
      <w:r w:rsidRPr="009856DB">
        <w:rPr>
          <w:rFonts w:ascii="inherit" w:eastAsia="Times New Roman" w:hAnsi="inherit" w:cs="Times New Roman"/>
          <w:i/>
          <w:color w:val="202124"/>
          <w:sz w:val="24"/>
          <w:szCs w:val="24"/>
          <w:lang w:eastAsia="ru-RU" w:bidi="ru-RU"/>
        </w:rPr>
        <w:t xml:space="preserve"> </w:t>
      </w:r>
      <w:r w:rsidR="001C37E5" w:rsidRPr="009856DB">
        <w:rPr>
          <w:rFonts w:ascii="inherit" w:eastAsia="Times New Roman" w:hAnsi="inherit" w:cs="Times New Roman"/>
          <w:i/>
          <w:color w:val="202124"/>
          <w:sz w:val="24"/>
          <w:szCs w:val="24"/>
          <w:lang w:eastAsia="ru-RU" w:bidi="ru-RU"/>
        </w:rPr>
        <w:t>декабря</w:t>
      </w:r>
      <w:r w:rsidRPr="009856DB">
        <w:rPr>
          <w:rFonts w:ascii="GHEA Grapalat" w:eastAsia="Times New Roman" w:hAnsi="GHEA Grapalat" w:cs="Times New Roman"/>
          <w:lang w:eastAsia="ru-RU" w:bidi="ru-RU"/>
        </w:rPr>
        <w:t xml:space="preserve"> "2021г".</w:t>
      </w:r>
    </w:p>
    <w:p w:rsidR="005109A5" w:rsidRPr="009856DB" w:rsidRDefault="005109A5" w:rsidP="005109A5">
      <w:pPr>
        <w:widowControl w:val="0"/>
        <w:spacing w:line="360" w:lineRule="auto"/>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настоящий конкурс. Для подачи жалобы требуется плата в размере 30</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000</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(тридцать тысяч) драмов РА, которая должна быть перечислена на</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казначейский счет № 900008000482, открытый на имя Министерства финансов Республики Армения</w:t>
      </w:r>
    </w:p>
    <w:p w:rsidR="005109A5" w:rsidRPr="009856DB" w:rsidRDefault="005109A5" w:rsidP="005109A5">
      <w:pPr>
        <w:widowControl w:val="0"/>
        <w:spacing w:line="240" w:lineRule="auto"/>
        <w:ind w:firstLine="567"/>
        <w:jc w:val="both"/>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Для получения дополнительной информации, связанной с настоящим</w:t>
      </w:r>
      <w:r w:rsidRPr="009856DB">
        <w:rPr>
          <w:rFonts w:ascii="Courier New" w:eastAsia="Times New Roman" w:hAnsi="Courier New" w:cs="Courier New"/>
          <w:lang w:val="en-US" w:eastAsia="ru-RU" w:bidi="ru-RU"/>
        </w:rPr>
        <w:t> </w:t>
      </w:r>
      <w:r w:rsidRPr="009856DB">
        <w:rPr>
          <w:rFonts w:ascii="GHEA Grapalat" w:eastAsia="Times New Roman" w:hAnsi="GHEA Grapalat" w:cs="Times New Roman"/>
          <w:lang w:eastAsia="ru-RU" w:bidi="ru-RU"/>
        </w:rPr>
        <w:t>объявлением, можете обратиться к секретарю Оценочной комиссии</w:t>
      </w:r>
    </w:p>
    <w:p w:rsidR="005109A5" w:rsidRPr="009856DB" w:rsidRDefault="005109A5" w:rsidP="005109A5">
      <w:pPr>
        <w:widowControl w:val="0"/>
        <w:spacing w:line="240" w:lineRule="auto"/>
        <w:jc w:val="both"/>
        <w:rPr>
          <w:rFonts w:ascii="GHEA Grapalat" w:eastAsia="Times New Roman" w:hAnsi="GHEA Grapalat" w:cs="Times New Roman"/>
          <w:lang w:eastAsia="ru-RU" w:bidi="ru-RU"/>
        </w:rPr>
      </w:pPr>
      <w:r w:rsidRPr="009856DB">
        <w:rPr>
          <w:rFonts w:ascii="Sylfaen" w:eastAsia="Times New Roman" w:hAnsi="Sylfaen" w:cs="Times New Roman"/>
          <w:b/>
          <w:lang w:eastAsia="ru-RU" w:bidi="ru-RU"/>
        </w:rPr>
        <w:t>Нелли Петросяна</w:t>
      </w:r>
    </w:p>
    <w:p w:rsidR="005109A5" w:rsidRPr="009856DB" w:rsidRDefault="005109A5" w:rsidP="005109A5">
      <w:pPr>
        <w:widowControl w:val="0"/>
        <w:spacing w:line="240" w:lineRule="auto"/>
        <w:ind w:firstLine="567"/>
        <w:rPr>
          <w:rFonts w:ascii="GHEA Grapalat" w:eastAsia="Times New Roman" w:hAnsi="GHEA Grapalat" w:cs="Times New Roman"/>
          <w:lang w:eastAsia="ru-RU" w:bidi="ru-RU"/>
        </w:rPr>
      </w:pPr>
    </w:p>
    <w:p w:rsidR="005109A5" w:rsidRPr="009856DB" w:rsidRDefault="005109A5" w:rsidP="005109A5">
      <w:pPr>
        <w:widowControl w:val="0"/>
        <w:spacing w:line="240" w:lineRule="auto"/>
        <w:ind w:left="1701"/>
        <w:rPr>
          <w:rFonts w:ascii="GHEA Grapalat" w:eastAsia="Times New Roman" w:hAnsi="GHEA Grapalat" w:cs="Times New Roman"/>
          <w:u w:val="single"/>
          <w:lang w:eastAsia="ru-RU" w:bidi="ru-RU"/>
        </w:rPr>
      </w:pPr>
      <w:r w:rsidRPr="009856DB">
        <w:rPr>
          <w:rFonts w:ascii="GHEA Grapalat" w:eastAsia="Times New Roman" w:hAnsi="GHEA Grapalat" w:cs="Times New Roman"/>
          <w:lang w:eastAsia="ru-RU" w:bidi="ru-RU"/>
        </w:rPr>
        <w:t xml:space="preserve">Телефон </w:t>
      </w:r>
      <w:r w:rsidRPr="009856DB">
        <w:rPr>
          <w:rFonts w:ascii="GHEA Grapalat" w:eastAsia="Times New Roman" w:hAnsi="GHEA Grapalat" w:cs="Times New Roman"/>
          <w:b/>
          <w:lang w:eastAsia="ru-RU" w:bidi="ru-RU"/>
        </w:rPr>
        <w:t xml:space="preserve"> 077350489</w:t>
      </w:r>
    </w:p>
    <w:p w:rsidR="005109A5" w:rsidRPr="009856DB" w:rsidRDefault="005109A5" w:rsidP="005109A5">
      <w:pPr>
        <w:widowControl w:val="0"/>
        <w:spacing w:line="240" w:lineRule="auto"/>
        <w:ind w:left="1701"/>
        <w:rPr>
          <w:rFonts w:ascii="GHEA Grapalat" w:eastAsia="Times New Roman" w:hAnsi="GHEA Grapalat" w:cs="Times New Roman"/>
          <w:lang w:eastAsia="ru-RU" w:bidi="ru-RU"/>
        </w:rPr>
      </w:pPr>
      <w:r w:rsidRPr="009856DB">
        <w:rPr>
          <w:rFonts w:ascii="GHEA Grapalat" w:eastAsia="Times New Roman" w:hAnsi="GHEA Grapalat" w:cs="Times New Roman"/>
          <w:lang w:eastAsia="ru-RU" w:bidi="ru-RU"/>
        </w:rPr>
        <w:t xml:space="preserve">Электронная почта </w:t>
      </w:r>
      <w:r w:rsidRPr="009856DB">
        <w:rPr>
          <w:rFonts w:ascii="Sylfaen" w:eastAsia="Times New Roman" w:hAnsi="Sylfaen" w:cs="Times New Roman"/>
          <w:b/>
          <w:lang w:eastAsia="ru-RU" w:bidi="ru-RU"/>
        </w:rPr>
        <w:t>ggeghakert@</w:t>
      </w:r>
      <w:r w:rsidRPr="009856DB">
        <w:rPr>
          <w:rFonts w:ascii="Sylfaen" w:eastAsia="Times New Roman" w:hAnsi="Sylfaen" w:cs="Times New Roman"/>
          <w:b/>
          <w:lang w:val="en-US" w:eastAsia="ru-RU" w:bidi="ru-RU"/>
        </w:rPr>
        <w:t>mail</w:t>
      </w:r>
      <w:r w:rsidRPr="009856DB">
        <w:rPr>
          <w:rFonts w:ascii="Sylfaen" w:eastAsia="Times New Roman" w:hAnsi="Sylfaen" w:cs="Times New Roman"/>
          <w:b/>
          <w:lang w:eastAsia="ru-RU" w:bidi="ru-RU"/>
        </w:rPr>
        <w:t>.</w:t>
      </w:r>
      <w:r w:rsidRPr="009856DB">
        <w:rPr>
          <w:rFonts w:ascii="Sylfaen" w:eastAsia="Times New Roman" w:hAnsi="Sylfaen" w:cs="Times New Roman"/>
          <w:b/>
          <w:lang w:val="en-US" w:eastAsia="ru-RU" w:bidi="ru-RU"/>
        </w:rPr>
        <w:t>ru</w:t>
      </w:r>
    </w:p>
    <w:p w:rsidR="005109A5" w:rsidRPr="009856DB" w:rsidRDefault="005109A5" w:rsidP="005109A5">
      <w:pPr>
        <w:widowControl w:val="0"/>
        <w:spacing w:line="240" w:lineRule="auto"/>
        <w:ind w:left="1701"/>
        <w:rPr>
          <w:rFonts w:ascii="GHEA Grapalat" w:eastAsia="Times New Roman" w:hAnsi="GHEA Grapalat" w:cs="Times New Roman"/>
          <w:u w:val="single"/>
          <w:lang w:eastAsia="ru-RU" w:bidi="ru-RU"/>
        </w:rPr>
      </w:pPr>
      <w:r w:rsidRPr="009856DB">
        <w:rPr>
          <w:rFonts w:ascii="GHEA Grapalat" w:eastAsia="Times New Roman" w:hAnsi="GHEA Grapalat" w:cs="Times New Roman"/>
          <w:lang w:eastAsia="ru-RU" w:bidi="ru-RU"/>
        </w:rPr>
        <w:t xml:space="preserve">Заказчик </w:t>
      </w:r>
      <w:r w:rsidRPr="009856DB">
        <w:rPr>
          <w:rFonts w:ascii="GHEA Grapalat" w:eastAsia="Times New Roman" w:hAnsi="GHEA Grapalat" w:cs="Arial"/>
          <w:b/>
          <w:i/>
          <w:color w:val="202124"/>
          <w:lang w:eastAsia="ru-RU" w:bidi="ru-RU"/>
        </w:rPr>
        <w:t>Гегакертский</w:t>
      </w:r>
      <w:r w:rsidRPr="009856DB">
        <w:rPr>
          <w:rFonts w:ascii="GHEA Grapalat" w:eastAsia="Times New Roman" w:hAnsi="GHEA Grapalat" w:cs="Times New Roman"/>
          <w:b/>
          <w:i/>
          <w:lang w:eastAsia="ru-RU" w:bidi="ru-RU"/>
        </w:rPr>
        <w:t xml:space="preserve"> муниципалитет</w:t>
      </w:r>
    </w:p>
    <w:p w:rsidR="005109A5" w:rsidRPr="009856DB" w:rsidRDefault="005109A5" w:rsidP="00BC41E8">
      <w:pPr>
        <w:widowControl w:val="0"/>
        <w:spacing w:line="240" w:lineRule="auto"/>
        <w:ind w:left="3969"/>
        <w:jc w:val="right"/>
        <w:rPr>
          <w:rFonts w:ascii="GHEA Grapalat" w:eastAsia="Times New Roman" w:hAnsi="GHEA Grapalat" w:cs="Times New Roman"/>
          <w:sz w:val="16"/>
          <w:szCs w:val="16"/>
          <w:lang w:eastAsia="ru-RU" w:bidi="ru-RU"/>
        </w:rPr>
      </w:pPr>
      <w:r w:rsidRPr="009856DB">
        <w:rPr>
          <w:rFonts w:ascii="GHEA Grapalat" w:eastAsia="Times New Roman" w:hAnsi="GHEA Grapalat" w:cs="Sylfaen"/>
          <w:b/>
          <w:i/>
          <w:lang w:eastAsia="ru-RU" w:bidi="ru-RU"/>
        </w:rPr>
        <w:br w:type="page"/>
      </w:r>
      <w:r w:rsidRPr="009856DB">
        <w:rPr>
          <w:rFonts w:ascii="GHEA Grapalat" w:eastAsia="Times New Roman" w:hAnsi="GHEA Grapalat" w:cs="Times New Roman"/>
          <w:i/>
          <w:sz w:val="24"/>
          <w:szCs w:val="24"/>
          <w:lang w:eastAsia="ru-RU" w:bidi="ru-RU"/>
        </w:rPr>
        <w:lastRenderedPageBreak/>
        <w:t>Утверждено</w:t>
      </w: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42"/>
          <w:szCs w:val="42"/>
          <w:lang w:eastAsia="ru-RU"/>
        </w:rPr>
      </w:pPr>
      <w:r w:rsidRPr="009856DB">
        <w:rPr>
          <w:rFonts w:ascii="GHEA Grapalat" w:eastAsia="Times New Roman" w:hAnsi="GHEA Grapalat" w:cs="Courier New"/>
          <w:sz w:val="20"/>
          <w:szCs w:val="20"/>
          <w:lang w:eastAsia="ru-RU"/>
        </w:rPr>
        <w:t xml:space="preserve">Решением Оценочной комиссии </w:t>
      </w:r>
      <w:r w:rsidRPr="009856DB">
        <w:rPr>
          <w:rFonts w:ascii="GHEA Grapalat" w:eastAsia="Times New Roman" w:hAnsi="GHEA Grapalat" w:cs="Courier New"/>
          <w:i/>
          <w:sz w:val="24"/>
          <w:szCs w:val="24"/>
          <w:lang w:eastAsia="ru-RU"/>
        </w:rPr>
        <w:t xml:space="preserve">о </w:t>
      </w:r>
      <w:r w:rsidR="00D755F6" w:rsidRPr="009856DB">
        <w:rPr>
          <w:rFonts w:ascii="GHEA Grapalat" w:hAnsi="GHEA Grapalat"/>
          <w:sz w:val="18"/>
          <w:szCs w:val="18"/>
        </w:rPr>
        <w:t>ОТКРЫТОМ КОНКУРСЕ</w:t>
      </w:r>
      <w:r w:rsidRPr="009856DB">
        <w:rPr>
          <w:rFonts w:ascii="GHEA Grapalat" w:eastAsia="Times New Roman" w:hAnsi="GHEA Grapalat" w:cs="Sylfaen"/>
          <w:i/>
          <w:sz w:val="20"/>
          <w:szCs w:val="20"/>
          <w:lang w:eastAsia="ru-RU"/>
        </w:rPr>
        <w:br/>
      </w:r>
      <w:r w:rsidRPr="009856DB">
        <w:rPr>
          <w:rFonts w:ascii="GHEA Grapalat" w:eastAsia="Times New Roman" w:hAnsi="GHEA Grapalat" w:cs="Courier New"/>
          <w:i/>
          <w:sz w:val="20"/>
          <w:szCs w:val="20"/>
          <w:lang w:eastAsia="ru-RU"/>
        </w:rPr>
        <w:t xml:space="preserve">под кодом </w:t>
      </w:r>
      <w:r w:rsidR="00D755F6" w:rsidRPr="009856DB">
        <w:rPr>
          <w:rFonts w:ascii="Sylfaen" w:eastAsia="Times New Roman" w:hAnsi="Sylfaen" w:cs="Times New Roman"/>
          <w:b/>
          <w:sz w:val="20"/>
          <w:szCs w:val="20"/>
          <w:u w:val="single"/>
          <w:lang w:eastAsia="ru-RU" w:bidi="ru-RU"/>
        </w:rPr>
        <w:t>AMГH-</w:t>
      </w:r>
      <w:r w:rsidR="00D755F6" w:rsidRPr="009856DB">
        <w:rPr>
          <w:rFonts w:ascii="GHEA Grapalat" w:hAnsi="GHEA Grapalat"/>
          <w:b/>
          <w:sz w:val="20"/>
          <w:szCs w:val="20"/>
        </w:rPr>
        <w:t xml:space="preserve"> BMAShDzB</w:t>
      </w:r>
      <w:r w:rsidR="00D755F6" w:rsidRPr="009856DB">
        <w:rPr>
          <w:rFonts w:ascii="Sylfaen" w:eastAsia="Times New Roman" w:hAnsi="Sylfaen" w:cs="Times New Roman"/>
          <w:b/>
          <w:sz w:val="20"/>
          <w:szCs w:val="20"/>
          <w:u w:val="single"/>
          <w:lang w:eastAsia="ru-RU" w:bidi="ru-RU"/>
        </w:rPr>
        <w:t xml:space="preserve"> -21/0</w:t>
      </w:r>
      <w:r w:rsidR="00D755F6"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Times Armenian"/>
          <w:i/>
          <w:sz w:val="20"/>
          <w:szCs w:val="20"/>
          <w:lang w:eastAsia="ru-RU"/>
        </w:rPr>
        <w:br/>
      </w:r>
      <w:r w:rsidRPr="009856DB">
        <w:rPr>
          <w:rFonts w:ascii="GHEA Grapalat" w:eastAsia="Times New Roman" w:hAnsi="GHEA Grapalat" w:cs="Courier New"/>
          <w:i/>
          <w:sz w:val="24"/>
          <w:szCs w:val="24"/>
          <w:lang w:eastAsia="ru-RU"/>
        </w:rPr>
        <w:t>"</w:t>
      </w:r>
      <w:bookmarkStart w:id="3" w:name="_GoBack"/>
      <w:bookmarkEnd w:id="3"/>
      <w:r w:rsidR="00BC41E8" w:rsidRPr="009856DB">
        <w:rPr>
          <w:rFonts w:ascii="GHEA Grapalat" w:eastAsia="Times New Roman" w:hAnsi="GHEA Grapalat" w:cs="Courier New"/>
          <w:i/>
          <w:sz w:val="24"/>
          <w:szCs w:val="24"/>
          <w:lang w:eastAsia="ru-RU"/>
        </w:rPr>
        <w:t>10</w:t>
      </w:r>
      <w:r w:rsidRPr="009856DB">
        <w:rPr>
          <w:rFonts w:ascii="GHEA Grapalat" w:eastAsia="Times New Roman" w:hAnsi="GHEA Grapalat" w:cs="Courier New"/>
          <w:i/>
          <w:sz w:val="24"/>
          <w:szCs w:val="24"/>
          <w:lang w:eastAsia="ru-RU"/>
        </w:rPr>
        <w:t>" "</w:t>
      </w:r>
      <w:r w:rsidRPr="009856DB">
        <w:rPr>
          <w:rFonts w:ascii="inherit" w:eastAsia="Times New Roman" w:hAnsi="inherit" w:cs="Courier New"/>
          <w:color w:val="202124"/>
          <w:sz w:val="24"/>
          <w:szCs w:val="24"/>
          <w:lang w:eastAsia="ru-RU"/>
        </w:rPr>
        <w:t>ноября</w:t>
      </w:r>
      <w:r w:rsidRPr="009856DB">
        <w:rPr>
          <w:rFonts w:ascii="GHEA Grapalat" w:eastAsia="Times New Roman" w:hAnsi="GHEA Grapalat" w:cs="Courier New"/>
          <w:i/>
          <w:sz w:val="24"/>
          <w:szCs w:val="24"/>
          <w:lang w:eastAsia="ru-RU"/>
        </w:rPr>
        <w:t xml:space="preserve">" 21года "01" </w:t>
      </w:r>
    </w:p>
    <w:p w:rsidR="005109A5" w:rsidRPr="009856DB" w:rsidRDefault="005109A5" w:rsidP="005109A5">
      <w:pPr>
        <w:widowControl w:val="0"/>
        <w:spacing w:line="240" w:lineRule="auto"/>
        <w:ind w:firstLine="567"/>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after="0" w:line="240" w:lineRule="auto"/>
        <w:jc w:val="center"/>
        <w:rPr>
          <w:rFonts w:ascii="Sylfaen" w:eastAsia="Times New Roman" w:hAnsi="Sylfaen" w:cs="Times New Roman"/>
          <w:b/>
          <w:sz w:val="24"/>
          <w:szCs w:val="24"/>
          <w:lang w:eastAsia="ru-RU" w:bidi="ru-RU"/>
        </w:rPr>
      </w:pPr>
      <w:r w:rsidRPr="009856DB">
        <w:rPr>
          <w:rFonts w:ascii="Sylfaen" w:eastAsia="Times New Roman" w:hAnsi="Sylfaen" w:cs="Times New Roman"/>
          <w:b/>
          <w:sz w:val="24"/>
          <w:szCs w:val="24"/>
          <w:lang w:eastAsia="ru-RU" w:bidi="ru-RU"/>
        </w:rPr>
        <w:t>Гегакертский муниципалитет</w:t>
      </w:r>
    </w:p>
    <w:p w:rsidR="005109A5" w:rsidRPr="009856DB" w:rsidRDefault="005109A5" w:rsidP="005109A5">
      <w:pPr>
        <w:widowControl w:val="0"/>
        <w:spacing w:line="240" w:lineRule="auto"/>
        <w:ind w:firstLine="567"/>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i/>
          <w:sz w:val="24"/>
          <w:szCs w:val="24"/>
          <w:lang w:eastAsia="ru-RU" w:bidi="ru-RU"/>
        </w:rPr>
        <w:t>"</w:t>
      </w: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ПРИГЛАШЕНИЕ</w:t>
      </w:r>
    </w:p>
    <w:p w:rsidR="005109A5" w:rsidRPr="009856DB" w:rsidRDefault="005109A5" w:rsidP="005109A5">
      <w:pPr>
        <w:widowControl w:val="0"/>
        <w:spacing w:line="240" w:lineRule="auto"/>
        <w:ind w:right="-7" w:firstLine="567"/>
        <w:jc w:val="center"/>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Sylfaen"/>
          <w:sz w:val="24"/>
          <w:szCs w:val="24"/>
          <w:lang w:eastAsia="ru-RU" w:bidi="ru-RU"/>
        </w:rPr>
      </w:pP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Courier New" w:eastAsia="Times New Roman" w:hAnsi="Courier New" w:cs="Courier New"/>
          <w:color w:val="202124"/>
          <w:sz w:val="42"/>
          <w:szCs w:val="42"/>
          <w:lang w:eastAsia="ru-RU"/>
        </w:rPr>
      </w:pPr>
      <w:r w:rsidRPr="009856DB">
        <w:rPr>
          <w:rFonts w:ascii="GHEA Grapalat" w:eastAsia="Times New Roman" w:hAnsi="GHEA Grapalat" w:cs="Courier New"/>
          <w:b/>
          <w:sz w:val="20"/>
          <w:szCs w:val="20"/>
          <w:lang w:eastAsia="ru-RU"/>
        </w:rPr>
        <w:t>НА ЗАПРОС КОТИРОВОК</w:t>
      </w:r>
      <w:r w:rsidRPr="009856DB">
        <w:rPr>
          <w:rFonts w:ascii="GHEA Grapalat" w:eastAsia="Times New Roman" w:hAnsi="GHEA Grapalat" w:cs="Courier New"/>
          <w:sz w:val="20"/>
          <w:szCs w:val="20"/>
          <w:lang w:eastAsia="ru-RU"/>
        </w:rPr>
        <w:t xml:space="preserve">, ОБЪЯВЛЕННЫЙ С ЦЕЛЬЮ ПРИОБРЕТЕНИЯ </w:t>
      </w:r>
      <w:r w:rsidRPr="009856DB">
        <w:rPr>
          <w:rFonts w:ascii="inherit" w:eastAsia="Times New Roman" w:hAnsi="inherit" w:cs="Courier New"/>
          <w:color w:val="202124"/>
          <w:sz w:val="20"/>
          <w:szCs w:val="20"/>
          <w:lang w:eastAsia="ru-RU"/>
        </w:rPr>
        <w:t>ОРОШЕНИЕРЕМОНТ СЕТИ</w:t>
      </w:r>
      <w:r w:rsidRPr="009856DB">
        <w:rPr>
          <w:rFonts w:ascii="GHEA Grapalat" w:eastAsia="Times New Roman" w:hAnsi="GHEA Grapalat" w:cs="Courier New"/>
          <w:sz w:val="20"/>
          <w:szCs w:val="20"/>
          <w:lang w:eastAsia="ru-RU"/>
        </w:rPr>
        <w:t xml:space="preserve">ДЛЯ НУЖД </w:t>
      </w:r>
      <w:r w:rsidRPr="009856DB">
        <w:rPr>
          <w:rFonts w:ascii="GHEA Grapalat" w:eastAsia="Times New Roman" w:hAnsi="GHEA Grapalat" w:cs="Courier New"/>
          <w:b/>
          <w:sz w:val="20"/>
          <w:szCs w:val="20"/>
          <w:lang w:eastAsia="ru-RU"/>
        </w:rPr>
        <w:t>ГЕГАКЕРТСКИЙ МУНИЦИПАЛИТЕТ</w:t>
      </w:r>
    </w:p>
    <w:p w:rsidR="005109A5" w:rsidRPr="009856DB" w:rsidRDefault="005109A5" w:rsidP="005109A5">
      <w:pPr>
        <w:widowControl w:val="0"/>
        <w:spacing w:line="240" w:lineRule="auto"/>
        <w:ind w:right="-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right="-7" w:firstLine="567"/>
        <w:jc w:val="center"/>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spacing w:line="240" w:lineRule="auto"/>
        <w:ind w:firstLine="567"/>
        <w:jc w:val="both"/>
        <w:rPr>
          <w:rFonts w:ascii="GHEA Grapalat" w:eastAsia="Times New Roman" w:hAnsi="GHEA Grapalat" w:cs="Sylfaen"/>
          <w:i/>
          <w:sz w:val="24"/>
          <w:szCs w:val="24"/>
          <w:lang w:eastAsia="ru-RU" w:bidi="ru-RU"/>
        </w:rPr>
      </w:pPr>
      <w:r w:rsidRPr="009856DB">
        <w:rPr>
          <w:rFonts w:ascii="GHEA Grapalat" w:eastAsia="Times New Roman" w:hAnsi="GHEA Grapalat" w:cs="Times New Roman"/>
          <w:i/>
          <w:sz w:val="24"/>
          <w:szCs w:val="24"/>
          <w:lang w:eastAsia="ru-RU" w:bidi="ru-RU"/>
        </w:rPr>
        <w:lastRenderedPageBreak/>
        <w:t>Уважаемый участник, прежде чем составить и подать заявку просим Вас</w:t>
      </w:r>
      <w:r w:rsidRPr="009856DB">
        <w:rPr>
          <w:rFonts w:ascii="Courier New" w:eastAsia="Times New Roman" w:hAnsi="Courier New" w:cs="Courier New"/>
          <w:i/>
          <w:sz w:val="24"/>
          <w:szCs w:val="24"/>
          <w:lang w:val="en-US" w:eastAsia="ru-RU" w:bidi="ru-RU"/>
        </w:rPr>
        <w:t> </w:t>
      </w:r>
      <w:r w:rsidRPr="009856DB">
        <w:rPr>
          <w:rFonts w:ascii="GHEA Grapalat" w:eastAsia="Times New Roman" w:hAnsi="GHEA Grapalat" w:cs="Times New Roman"/>
          <w:i/>
          <w:sz w:val="24"/>
          <w:szCs w:val="24"/>
          <w:lang w:eastAsia="ru-RU" w:bidi="ru-RU"/>
        </w:rPr>
        <w:t xml:space="preserve">подробно изучить настоящее Приглашение, поскольку не соответствующие Приглашению заявки подлежат отклонению. </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СОДЕРЖАНИЕ</w:t>
      </w:r>
    </w:p>
    <w:p w:rsidR="005109A5" w:rsidRPr="009856DB" w:rsidRDefault="005109A5" w:rsidP="005109A5">
      <w:pPr>
        <w:widowControl w:val="0"/>
        <w:spacing w:line="240" w:lineRule="auto"/>
        <w:ind w:firstLine="567"/>
        <w:jc w:val="center"/>
        <w:rPr>
          <w:rFonts w:ascii="GHEA Grapalat" w:eastAsia="Times New Roman" w:hAnsi="GHEA Grapalat" w:cs="Times New Roman"/>
          <w:i/>
          <w:sz w:val="24"/>
          <w:szCs w:val="24"/>
          <w:lang w:eastAsia="ru-RU" w:bidi="ru-RU"/>
        </w:rPr>
      </w:pPr>
    </w:p>
    <w:p w:rsidR="005109A5" w:rsidRPr="009856DB" w:rsidRDefault="005109A5" w:rsidP="005109A5">
      <w:pPr>
        <w:widowControl w:val="0"/>
        <w:spacing w:after="0" w:line="240" w:lineRule="auto"/>
        <w:rPr>
          <w:rFonts w:ascii="GHEA Grapalat" w:eastAsia="Times New Roman" w:hAnsi="GHEA Grapalat" w:cs="Times New Roman"/>
          <w:b/>
          <w:bCs/>
          <w:sz w:val="24"/>
          <w:szCs w:val="24"/>
          <w:lang w:eastAsia="ru-RU" w:bidi="ru-RU"/>
        </w:rPr>
      </w:pPr>
      <w:r w:rsidRPr="009856DB">
        <w:rPr>
          <w:rFonts w:ascii="inherit" w:eastAsia="Times New Roman" w:hAnsi="inherit" w:cs="Courier New"/>
          <w:b/>
          <w:bCs/>
          <w:color w:val="202124"/>
          <w:sz w:val="24"/>
          <w:szCs w:val="24"/>
          <w:lang w:eastAsia="ru-RU"/>
        </w:rPr>
        <w:t>ОРОШЕНИЕ РЕМОНТ СЕТИ</w:t>
      </w:r>
      <w:r w:rsidRPr="009856DB">
        <w:rPr>
          <w:rFonts w:ascii="GHEA Grapalat" w:eastAsia="Times New Roman" w:hAnsi="GHEA Grapalat" w:cs="Times New Roman"/>
          <w:b/>
          <w:bCs/>
          <w:sz w:val="24"/>
          <w:szCs w:val="24"/>
          <w:lang w:eastAsia="ru-RU" w:bidi="ru-RU"/>
        </w:rPr>
        <w:t xml:space="preserve"> ДЛЯ НУЖД ГЕГАКЕРТСКИЙ МУНИЦИПАЛИТЕТ</w:t>
      </w:r>
    </w:p>
    <w:p w:rsidR="005109A5" w:rsidRPr="009856DB" w:rsidRDefault="005109A5" w:rsidP="005109A5">
      <w:pPr>
        <w:widowControl w:val="0"/>
        <w:tabs>
          <w:tab w:val="left" w:pos="5954"/>
        </w:tabs>
        <w:spacing w:line="240" w:lineRule="auto"/>
        <w:ind w:firstLine="567"/>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наименованиеработы                                                          (наименование заказчика)</w:t>
      </w: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b/>
          <w:sz w:val="24"/>
          <w:szCs w:val="24"/>
          <w:lang w:eastAsia="ru-RU" w:bidi="ru-RU"/>
        </w:rPr>
        <w:t xml:space="preserve">ПРИГЛАШЕНИЯ НА </w:t>
      </w:r>
      <w:r w:rsidR="00932B80" w:rsidRPr="009856DB">
        <w:rPr>
          <w:rFonts w:ascii="GHEA Grapalat" w:hAnsi="GHEA Grapalat"/>
          <w:sz w:val="18"/>
          <w:szCs w:val="18"/>
        </w:rPr>
        <w:t>ОТКРЫТОМ КОНКУРСЕ</w:t>
      </w:r>
      <w:r w:rsidRPr="009856DB">
        <w:rPr>
          <w:rFonts w:ascii="GHEA Grapalat" w:eastAsia="Times New Roman" w:hAnsi="GHEA Grapalat" w:cs="Times New Roman"/>
          <w:b/>
          <w:sz w:val="24"/>
          <w:szCs w:val="24"/>
          <w:lang w:eastAsia="ru-RU" w:bidi="ru-RU"/>
        </w:rPr>
        <w:t xml:space="preserve">, </w:t>
      </w:r>
      <w:r w:rsidRPr="009856DB">
        <w:rPr>
          <w:rFonts w:ascii="GHEA Grapalat" w:eastAsia="Times New Roman" w:hAnsi="GHEA Grapalat" w:cs="Times New Roman"/>
          <w:b/>
          <w:sz w:val="24"/>
          <w:szCs w:val="24"/>
          <w:lang w:eastAsia="ru-RU" w:bidi="ru-RU"/>
        </w:rPr>
        <w:br/>
        <w:t>ОБЪЯВЛЕННЫЙ С ЦЕЛЬЮ ПРИОБРЕТЕНИЯ</w:t>
      </w:r>
    </w:p>
    <w:p w:rsidR="005109A5" w:rsidRPr="009856DB" w:rsidRDefault="005109A5" w:rsidP="005109A5">
      <w:pPr>
        <w:widowControl w:val="0"/>
        <w:spacing w:line="240" w:lineRule="auto"/>
        <w:jc w:val="center"/>
        <w:rPr>
          <w:rFonts w:ascii="GHEA Grapalat" w:eastAsia="Times New Roman" w:hAnsi="GHEA Grapalat" w:cs="Sylfae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ЧАСТЬ I.</w:t>
      </w:r>
    </w:p>
    <w:p w:rsidR="005109A5" w:rsidRPr="009856DB" w:rsidRDefault="005109A5" w:rsidP="005109A5">
      <w:pPr>
        <w:widowControl w:val="0"/>
        <w:spacing w:line="240" w:lineRule="auto"/>
        <w:jc w:val="center"/>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 xml:space="preserve">Характеристика предмета закупки </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Разъяснение приглашения и порядок внесения изменения в приглашение</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Порядок подачи заявки</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 xml:space="preserve">Ценовое предложение заявки </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 xml:space="preserve">Срок действия заявки, порядок внесения изменений в заявки и их отзыва </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eastAsia="ru-RU" w:bidi="ru-RU"/>
        </w:rPr>
        <w:tab/>
        <w:t>Вскрытие, оценка заявок и подведение итогов</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9.</w:t>
      </w:r>
      <w:r w:rsidRPr="009856DB">
        <w:rPr>
          <w:rFonts w:ascii="GHEA Grapalat" w:eastAsia="Times New Roman" w:hAnsi="GHEA Grapalat" w:cs="Times New Roman"/>
          <w:sz w:val="24"/>
          <w:szCs w:val="24"/>
          <w:lang w:eastAsia="ru-RU" w:bidi="ru-RU"/>
        </w:rPr>
        <w:tab/>
        <w:t>Заключение договора</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w:t>
      </w:r>
      <w:r w:rsidRPr="009856DB">
        <w:rPr>
          <w:rFonts w:ascii="GHEA Grapalat" w:eastAsia="Times New Roman" w:hAnsi="GHEA Grapalat" w:cs="Times New Roman"/>
          <w:sz w:val="24"/>
          <w:szCs w:val="24"/>
          <w:lang w:eastAsia="ru-RU" w:bidi="ru-RU"/>
        </w:rPr>
        <w:tab/>
        <w:t xml:space="preserve">Обеспечения квалификации  и договора </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11.</w:t>
      </w:r>
      <w:r w:rsidRPr="009856DB">
        <w:rPr>
          <w:rFonts w:ascii="GHEA Grapalat" w:eastAsia="Times New Roman" w:hAnsi="GHEA Grapalat" w:cs="Times New Roman"/>
          <w:sz w:val="24"/>
          <w:szCs w:val="24"/>
          <w:lang w:eastAsia="ru-RU" w:bidi="ru-RU"/>
        </w:rPr>
        <w:tab/>
        <w:t xml:space="preserve">Объявление процедуры несостоявшейся </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w:t>
      </w:r>
      <w:r w:rsidRPr="009856DB">
        <w:rPr>
          <w:rFonts w:ascii="GHEA Grapalat" w:eastAsia="Times New Roman" w:hAnsi="GHEA Grapalat" w:cs="Times New Roman"/>
          <w:sz w:val="24"/>
          <w:szCs w:val="24"/>
          <w:lang w:eastAsia="ru-RU" w:bidi="ru-RU"/>
        </w:rPr>
        <w:tab/>
        <w:t>Право участника и порядок обжалования им действий и (или) принятых решений, связанных с процессом закупки</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ЧАСТЬ II. </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ИНСТРУКЦИЯ ПО ПОДГОТОВКЕ ЗАЯВКИ </w:t>
      </w:r>
      <w:r w:rsidRPr="009856DB">
        <w:rPr>
          <w:rFonts w:ascii="GHEA Grapalat" w:eastAsia="Times New Roman" w:hAnsi="GHEA Grapalat" w:cs="Times New Roman"/>
          <w:b/>
          <w:sz w:val="24"/>
          <w:szCs w:val="24"/>
          <w:lang w:eastAsia="ru-RU" w:bidi="ru-RU"/>
        </w:rPr>
        <w:br/>
        <w:t>НА ОТКРЫТЫЙ КОНКУРС</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Общие положения</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2.</w:t>
      </w:r>
      <w:r w:rsidRPr="009856DB">
        <w:rPr>
          <w:rFonts w:ascii="GHEA Grapalat" w:eastAsia="Times New Roman" w:hAnsi="GHEA Grapalat" w:cs="Times New Roman"/>
          <w:sz w:val="24"/>
          <w:szCs w:val="24"/>
          <w:lang w:eastAsia="ru-RU" w:bidi="ru-RU"/>
        </w:rPr>
        <w:tab/>
        <w:t>Заявка на процедуру</w:t>
      </w:r>
    </w:p>
    <w:p w:rsidR="005109A5" w:rsidRPr="009856DB" w:rsidRDefault="005109A5" w:rsidP="005109A5">
      <w:pPr>
        <w:widowControl w:val="0"/>
        <w:tabs>
          <w:tab w:val="left" w:pos="1134"/>
        </w:tabs>
        <w:spacing w:line="240" w:lineRule="auto"/>
        <w:ind w:left="1134" w:hanging="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Приложения № 1-7</w:t>
      </w:r>
    </w:p>
    <w:p w:rsidR="005109A5" w:rsidRPr="009856DB" w:rsidRDefault="005109A5" w:rsidP="005109A5">
      <w:pPr>
        <w:spacing w:after="0" w:line="240" w:lineRule="auto"/>
        <w:rPr>
          <w:rFonts w:ascii="GHEA Grapalat" w:eastAsia="Times New Roman" w:hAnsi="GHEA Grapalat" w:cs="Times New Roman"/>
          <w:spacing w:val="-6"/>
          <w:sz w:val="24"/>
          <w:szCs w:val="24"/>
          <w:lang w:eastAsia="ru-RU" w:bidi="ru-RU"/>
        </w:rPr>
      </w:pPr>
      <w:r w:rsidRPr="009856DB">
        <w:rPr>
          <w:rFonts w:ascii="GHEA Grapalat" w:eastAsia="Times New Roman" w:hAnsi="GHEA Grapalat" w:cs="Times New Roman"/>
          <w:spacing w:val="-6"/>
          <w:sz w:val="24"/>
          <w:szCs w:val="24"/>
          <w:lang w:eastAsia="ru-RU" w:bidi="ru-RU"/>
        </w:rPr>
        <w:br w:type="page"/>
      </w:r>
    </w:p>
    <w:p w:rsidR="005109A5" w:rsidRPr="009856DB" w:rsidRDefault="005109A5" w:rsidP="005109A5">
      <w:pPr>
        <w:widowControl w:val="0"/>
        <w:spacing w:line="240" w:lineRule="auto"/>
        <w:ind w:hanging="567"/>
        <w:jc w:val="both"/>
        <w:rPr>
          <w:rFonts w:ascii="GHEA Grapalat" w:eastAsia="Times New Roman" w:hAnsi="GHEA Grapalat" w:cs="Times New Roman"/>
          <w:spacing w:val="-6"/>
          <w:sz w:val="24"/>
          <w:szCs w:val="24"/>
          <w:lang w:eastAsia="ru-RU" w:bidi="ru-RU"/>
        </w:rPr>
      </w:pPr>
      <w:r w:rsidRPr="009856DB">
        <w:rPr>
          <w:rFonts w:ascii="GHEA Grapalat" w:eastAsia="Times New Roman" w:hAnsi="GHEA Grapalat" w:cs="Times New Roman"/>
          <w:spacing w:val="-6"/>
          <w:sz w:val="24"/>
          <w:szCs w:val="24"/>
          <w:lang w:eastAsia="ru-RU" w:bidi="ru-RU"/>
        </w:rPr>
        <w:lastRenderedPageBreak/>
        <w:t xml:space="preserve">               Настоящее Приглашение предоставляется в дополнение к объявлению об открытом конкурсе, проводимом под кодом </w:t>
      </w:r>
      <w:r w:rsidR="00D755F6" w:rsidRPr="009856DB">
        <w:rPr>
          <w:rFonts w:ascii="Sylfaen" w:eastAsia="Times New Roman" w:hAnsi="Sylfaen" w:cs="Times New Roman"/>
          <w:b/>
          <w:sz w:val="20"/>
          <w:szCs w:val="20"/>
          <w:u w:val="single"/>
          <w:lang w:eastAsia="ru-RU" w:bidi="ru-RU"/>
        </w:rPr>
        <w:t>AMГH-</w:t>
      </w:r>
      <w:r w:rsidR="00D755F6" w:rsidRPr="009856DB">
        <w:rPr>
          <w:rFonts w:ascii="GHEA Grapalat" w:hAnsi="GHEA Grapalat"/>
          <w:b/>
          <w:sz w:val="20"/>
          <w:szCs w:val="20"/>
        </w:rPr>
        <w:t xml:space="preserve"> BMAShDzB</w:t>
      </w:r>
      <w:r w:rsidR="00D755F6" w:rsidRPr="009856DB">
        <w:rPr>
          <w:rFonts w:ascii="Sylfaen" w:eastAsia="Times New Roman" w:hAnsi="Sylfaen" w:cs="Times New Roman"/>
          <w:b/>
          <w:sz w:val="20"/>
          <w:szCs w:val="20"/>
          <w:u w:val="single"/>
          <w:lang w:eastAsia="ru-RU" w:bidi="ru-RU"/>
        </w:rPr>
        <w:t xml:space="preserve"> -21/0</w:t>
      </w:r>
      <w:r w:rsidR="00D755F6" w:rsidRPr="009856DB">
        <w:rPr>
          <w:rFonts w:ascii="Sylfaen" w:eastAsia="Times New Roman" w:hAnsi="Sylfaen" w:cs="Times New Roman"/>
          <w:b/>
          <w:sz w:val="20"/>
          <w:szCs w:val="20"/>
          <w:u w:val="single"/>
          <w:lang w:val="hy-AM" w:eastAsia="ru-RU" w:bidi="ru-RU"/>
        </w:rPr>
        <w:t>8</w:t>
      </w:r>
      <w:r w:rsidR="00D755F6" w:rsidRPr="009856DB">
        <w:rPr>
          <w:rFonts w:ascii="GHEA Grapalat" w:eastAsia="Times New Roman" w:hAnsi="GHEA Grapalat" w:cs="Times New Roman"/>
          <w:spacing w:val="-6"/>
          <w:sz w:val="24"/>
          <w:szCs w:val="24"/>
          <w:lang w:eastAsia="ru-RU" w:bidi="ru-RU"/>
        </w:rPr>
        <w:t xml:space="preserve"> </w:t>
      </w:r>
      <w:r w:rsidRPr="009856DB">
        <w:rPr>
          <w:rFonts w:ascii="GHEA Grapalat" w:eastAsia="Times New Roman" w:hAnsi="GHEA Grapalat" w:cs="Times New Roman"/>
          <w:spacing w:val="-6"/>
          <w:sz w:val="24"/>
          <w:szCs w:val="24"/>
          <w:lang w:eastAsia="ru-RU" w:bidi="ru-RU"/>
        </w:rPr>
        <w:t>(далее — процедура).</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4</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мая 2017 года (далее — Порядок) и иных правовых актов, и имеет цель информировать лиц (далее — участник), намеренных участвовать в объявленной "</w:t>
      </w:r>
      <w:r w:rsidRPr="009856DB">
        <w:rPr>
          <w:rFonts w:ascii="Times New Roman" w:eastAsia="Times New Roman" w:hAnsi="Times New Roman" w:cs="Times New Roman"/>
          <w:b/>
          <w:color w:val="202124"/>
          <w:lang w:eastAsia="ru-RU" w:bidi="ru-RU"/>
        </w:rPr>
        <w:t xml:space="preserve"> община Гегакерт</w:t>
      </w:r>
      <w:r w:rsidRPr="009856DB">
        <w:rPr>
          <w:rFonts w:ascii="GHEA Grapalat" w:eastAsia="Times New Roman" w:hAnsi="GHEA Grapalat" w:cs="Times New Roman"/>
          <w:sz w:val="24"/>
          <w:szCs w:val="24"/>
          <w:lang w:eastAsia="ru-RU" w:bidi="ru-RU"/>
        </w:rPr>
        <w:t xml:space="preserve"> "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Заявки могут подавать все лица, независимо от того, являются ли они иностранным физическим лицом, организацией или лицом без гражданства.</w:t>
      </w:r>
    </w:p>
    <w:p w:rsidR="005109A5" w:rsidRPr="009856DB" w:rsidRDefault="005109A5" w:rsidP="005109A5">
      <w:pPr>
        <w:widowControl w:val="0"/>
        <w:spacing w:line="24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109A5" w:rsidRPr="009856DB" w:rsidRDefault="005109A5" w:rsidP="005109A5">
      <w:pPr>
        <w:widowControl w:val="0"/>
        <w:spacing w:line="240" w:lineRule="auto"/>
        <w:ind w:firstLine="567"/>
        <w:jc w:val="both"/>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4"/>
          <w:szCs w:val="24"/>
          <w:lang w:eastAsia="ru-RU" w:bidi="ru-RU"/>
        </w:rPr>
        <w:t xml:space="preserve">Адрес электронной почты секретаря оценочной комиссии </w:t>
      </w:r>
      <w:r w:rsidRPr="009856DB">
        <w:rPr>
          <w:rFonts w:ascii="Sylfaen" w:eastAsia="Times New Roman" w:hAnsi="Sylfaen" w:cs="Times New Roman"/>
          <w:b/>
          <w:i/>
          <w:lang w:eastAsia="ru-RU" w:bidi="ru-RU"/>
        </w:rPr>
        <w:t>ggeghakert@</w:t>
      </w:r>
      <w:r w:rsidRPr="009856DB">
        <w:rPr>
          <w:rFonts w:ascii="Sylfaen" w:eastAsia="Times New Roman" w:hAnsi="Sylfaen" w:cs="Times New Roman"/>
          <w:b/>
          <w:i/>
          <w:lang w:val="en-US" w:eastAsia="ru-RU" w:bidi="ru-RU"/>
        </w:rPr>
        <w:t>mail</w:t>
      </w:r>
      <w:r w:rsidRPr="009856DB">
        <w:rPr>
          <w:rFonts w:ascii="Sylfaen" w:eastAsia="Times New Roman" w:hAnsi="Sylfaen" w:cs="Times New Roman"/>
          <w:b/>
          <w:i/>
          <w:lang w:eastAsia="ru-RU" w:bidi="ru-RU"/>
        </w:rPr>
        <w:t>.</w:t>
      </w:r>
      <w:r w:rsidRPr="009856DB">
        <w:rPr>
          <w:rFonts w:ascii="Sylfaen" w:eastAsia="Times New Roman" w:hAnsi="Sylfaen" w:cs="Times New Roman"/>
          <w:b/>
          <w:i/>
          <w:lang w:val="en-US" w:eastAsia="ru-RU" w:bidi="ru-RU"/>
        </w:rPr>
        <w:t>ru</w:t>
      </w:r>
      <w:r w:rsidRPr="009856DB">
        <w:rPr>
          <w:rFonts w:ascii="GHEA Grapalat" w:eastAsia="Times New Roman" w:hAnsi="GHEA Grapalat" w:cs="Times New Roman"/>
          <w:sz w:val="20"/>
          <w:szCs w:val="20"/>
          <w:lang w:eastAsia="ru-RU" w:bidi="ru-RU"/>
        </w:rPr>
        <w:br w:type="page"/>
      </w:r>
      <w:r w:rsidRPr="009856DB">
        <w:rPr>
          <w:rFonts w:ascii="GHEA Grapalat" w:eastAsia="Times New Roman" w:hAnsi="GHEA Grapalat" w:cs="Times New Roman"/>
          <w:sz w:val="20"/>
          <w:szCs w:val="20"/>
          <w:lang w:eastAsia="ru-RU" w:bidi="ru-RU"/>
        </w:rPr>
        <w:lastRenderedPageBreak/>
        <w:t>ЧАСТЬ I</w:t>
      </w:r>
    </w:p>
    <w:p w:rsidR="005109A5" w:rsidRPr="009856DB" w:rsidRDefault="005109A5" w:rsidP="005109A5">
      <w:pPr>
        <w:widowControl w:val="0"/>
        <w:spacing w:line="240" w:lineRule="auto"/>
        <w:jc w:val="center"/>
        <w:rPr>
          <w:rFonts w:ascii="GHEA Grapalat" w:eastAsia="Times New Roman" w:hAnsi="GHEA Grapalat" w:cs="Sylfaen"/>
          <w:b/>
          <w:sz w:val="24"/>
          <w:szCs w:val="24"/>
          <w:lang w:eastAsia="ru-RU" w:bidi="ru-RU"/>
        </w:rPr>
      </w:pPr>
      <w:r w:rsidRPr="009856DB">
        <w:rPr>
          <w:rFonts w:ascii="GHEA Grapalat" w:eastAsia="Times New Roman" w:hAnsi="GHEA Grapalat" w:cs="Times New Roman"/>
          <w:b/>
          <w:sz w:val="24"/>
          <w:szCs w:val="24"/>
          <w:lang w:eastAsia="ru-RU" w:bidi="ru-RU"/>
        </w:rPr>
        <w:t>1. ХАРАКТЕРИСТИКА ПРЕДМЕТА ЗАКУПКИ</w:t>
      </w:r>
    </w:p>
    <w:p w:rsidR="005109A5" w:rsidRPr="009856DB" w:rsidRDefault="005109A5" w:rsidP="005109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42"/>
          <w:szCs w:val="42"/>
          <w:lang w:eastAsia="ru-RU"/>
        </w:rPr>
      </w:pPr>
      <w:r w:rsidRPr="009856DB">
        <w:rPr>
          <w:rFonts w:ascii="GHEA Grapalat" w:eastAsia="Times New Roman" w:hAnsi="GHEA Grapalat" w:cs="Courier New"/>
          <w:i/>
          <w:sz w:val="24"/>
          <w:szCs w:val="24"/>
          <w:lang w:eastAsia="ru-RU"/>
        </w:rPr>
        <w:t>1.1.</w:t>
      </w:r>
      <w:r w:rsidRPr="009856DB">
        <w:rPr>
          <w:rFonts w:ascii="GHEA Grapalat" w:eastAsia="Times New Roman" w:hAnsi="GHEA Grapalat" w:cs="Courier New"/>
          <w:i/>
          <w:sz w:val="24"/>
          <w:szCs w:val="24"/>
          <w:lang w:eastAsia="ru-RU"/>
        </w:rPr>
        <w:tab/>
        <w:t xml:space="preserve">Предметом закупки является приобретение </w:t>
      </w:r>
      <w:r w:rsidRPr="009856DB">
        <w:rPr>
          <w:rFonts w:ascii="inherit" w:eastAsia="Times New Roman" w:hAnsi="inherit" w:cs="Courier New"/>
          <w:color w:val="202124"/>
          <w:sz w:val="20"/>
          <w:szCs w:val="20"/>
          <w:lang w:eastAsia="ru-RU"/>
        </w:rPr>
        <w:t>ОРОШЕНИЕРЕМОНТ СЕТИ</w:t>
      </w:r>
      <w:r w:rsidRPr="009856DB">
        <w:rPr>
          <w:rFonts w:ascii="GHEA Grapalat" w:eastAsia="Times New Roman" w:hAnsi="GHEA Grapalat" w:cs="Courier New"/>
          <w:i/>
          <w:color w:val="202124"/>
          <w:lang w:eastAsia="ru-RU"/>
        </w:rPr>
        <w:t>/</w:t>
      </w:r>
      <w:r w:rsidRPr="009856DB">
        <w:rPr>
          <w:rFonts w:ascii="GHEA Grapalat" w:eastAsia="Times New Roman" w:hAnsi="GHEA Grapalat" w:cs="Courier New"/>
          <w:i/>
          <w:lang w:eastAsia="ru-RU"/>
        </w:rPr>
        <w:t xml:space="preserve"> (далее — договор).</w:t>
      </w:r>
      <w:r w:rsidRPr="009856DB">
        <w:rPr>
          <w:rFonts w:ascii="GHEA Grapalat" w:eastAsia="Times New Roman" w:hAnsi="GHEA Grapalat" w:cs="Courier New"/>
          <w:i/>
          <w:sz w:val="24"/>
          <w:szCs w:val="24"/>
          <w:lang w:eastAsia="ru-RU"/>
        </w:rPr>
        <w:t>(далее — также работа) для нужд "</w:t>
      </w:r>
      <w:r w:rsidRPr="009856DB">
        <w:rPr>
          <w:rFonts w:ascii="Arial Unicode" w:eastAsia="Times New Roman" w:hAnsi="Arial Unicode" w:cs="Courier New"/>
          <w:color w:val="202124"/>
          <w:sz w:val="20"/>
          <w:szCs w:val="20"/>
          <w:lang w:eastAsia="ru-RU"/>
        </w:rPr>
        <w:t xml:space="preserve"> ГЕГАКЕРТСКОЙ ОБЩИНЫ </w:t>
      </w:r>
      <w:r w:rsidRPr="009856DB">
        <w:rPr>
          <w:rFonts w:ascii="GHEA Grapalat" w:eastAsia="Times New Roman" w:hAnsi="GHEA Grapalat" w:cs="Courier New"/>
          <w:i/>
          <w:sz w:val="24"/>
          <w:szCs w:val="24"/>
          <w:lang w:eastAsia="ru-RU"/>
        </w:rPr>
        <w:t xml:space="preserve">которые сгруппированы в лоты "Количество </w:t>
      </w:r>
      <w:r w:rsidR="004C6209" w:rsidRPr="009856DB">
        <w:rPr>
          <w:rFonts w:ascii="GHEA Grapalat" w:eastAsia="Times New Roman" w:hAnsi="GHEA Grapalat" w:cs="Courier New"/>
          <w:i/>
          <w:sz w:val="24"/>
          <w:szCs w:val="24"/>
          <w:lang w:val="hy-AM" w:eastAsia="ru-RU"/>
        </w:rPr>
        <w:t>1</w:t>
      </w:r>
      <w:r w:rsidRPr="009856DB">
        <w:rPr>
          <w:rFonts w:ascii="GHEA Grapalat" w:eastAsia="Times New Roman" w:hAnsi="GHEA Grapalat" w:cs="Courier New"/>
          <w:i/>
          <w:sz w:val="24"/>
          <w:szCs w:val="24"/>
          <w:lang w:eastAsia="ru-RU"/>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5109A5" w:rsidRPr="009856DB" w:rsidTr="00E871B1">
        <w:trPr>
          <w:jc w:val="center"/>
        </w:trPr>
        <w:tc>
          <w:tcPr>
            <w:tcW w:w="153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bCs/>
                <w:i/>
                <w:iCs/>
                <w:sz w:val="24"/>
                <w:szCs w:val="24"/>
                <w:lang w:eastAsia="ru-RU" w:bidi="ru-RU"/>
              </w:rPr>
            </w:pPr>
            <w:r w:rsidRPr="009856DB">
              <w:rPr>
                <w:rFonts w:ascii="GHEA Grapalat" w:eastAsia="Times New Roman" w:hAnsi="GHEA Grapalat" w:cs="Times New Roman"/>
                <w:b/>
                <w:i/>
                <w:sz w:val="24"/>
                <w:szCs w:val="24"/>
                <w:lang w:eastAsia="ru-RU" w:bidi="ru-RU"/>
              </w:rPr>
              <w:t>Номера лотов</w:t>
            </w:r>
          </w:p>
        </w:tc>
        <w:tc>
          <w:tcPr>
            <w:tcW w:w="7704"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bCs/>
                <w:i/>
                <w:iCs/>
                <w:sz w:val="24"/>
                <w:szCs w:val="24"/>
                <w:lang w:eastAsia="ru-RU" w:bidi="ru-RU"/>
              </w:rPr>
            </w:pPr>
            <w:r w:rsidRPr="009856DB">
              <w:rPr>
                <w:rFonts w:ascii="GHEA Grapalat" w:eastAsia="Times New Roman" w:hAnsi="GHEA Grapalat" w:cs="Times New Roman"/>
                <w:b/>
                <w:i/>
                <w:sz w:val="24"/>
                <w:szCs w:val="24"/>
                <w:lang w:eastAsia="ru-RU" w:bidi="ru-RU"/>
              </w:rPr>
              <w:t>Наименование лота</w:t>
            </w:r>
          </w:p>
        </w:tc>
      </w:tr>
      <w:tr w:rsidR="005109A5" w:rsidRPr="009856DB" w:rsidTr="00E871B1">
        <w:trPr>
          <w:jc w:val="center"/>
        </w:trPr>
        <w:tc>
          <w:tcPr>
            <w:tcW w:w="153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p>
        </w:tc>
        <w:tc>
          <w:tcPr>
            <w:tcW w:w="7704" w:type="dxa"/>
            <w:vAlign w:val="center"/>
          </w:tcPr>
          <w:p w:rsidR="005109A5" w:rsidRPr="009856DB" w:rsidRDefault="00FF6A4B" w:rsidP="005109A5">
            <w:pPr>
              <w:widowControl w:val="0"/>
              <w:spacing w:after="120" w:line="240" w:lineRule="auto"/>
              <w:jc w:val="both"/>
              <w:rPr>
                <w:rFonts w:ascii="GHEA Grapalat" w:eastAsia="Times New Roman" w:hAnsi="GHEA Grapalat" w:cs="Times New Roman"/>
                <w:sz w:val="24"/>
                <w:szCs w:val="24"/>
                <w:u w:val="single"/>
                <w:vertAlign w:val="subscript"/>
                <w:lang w:eastAsia="ru-RU" w:bidi="ru-RU"/>
              </w:rPr>
            </w:pPr>
            <w:r w:rsidRPr="009856DB">
              <w:rPr>
                <w:rFonts w:ascii="inherit" w:eastAsia="Times New Roman" w:hAnsi="inherit" w:cs="Courier New"/>
                <w:color w:val="202124"/>
                <w:sz w:val="20"/>
                <w:szCs w:val="20"/>
                <w:lang w:eastAsia="ru-RU"/>
              </w:rPr>
              <w:t>ОРОШЕНИЕРЕМОНТ СЕТИ</w:t>
            </w:r>
          </w:p>
        </w:tc>
      </w:tr>
      <w:tr w:rsidR="005109A5" w:rsidRPr="009856DB" w:rsidTr="00E871B1">
        <w:trPr>
          <w:jc w:val="center"/>
        </w:trPr>
        <w:tc>
          <w:tcPr>
            <w:tcW w:w="153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4"/>
                <w:szCs w:val="24"/>
                <w:lang w:eastAsia="ru-RU" w:bidi="ru-RU"/>
              </w:rPr>
            </w:pPr>
          </w:p>
        </w:tc>
        <w:tc>
          <w:tcPr>
            <w:tcW w:w="7704" w:type="dxa"/>
            <w:vAlign w:val="center"/>
          </w:tcPr>
          <w:p w:rsidR="005109A5" w:rsidRPr="009856DB" w:rsidRDefault="005109A5" w:rsidP="005109A5">
            <w:pPr>
              <w:widowControl w:val="0"/>
              <w:spacing w:after="120" w:line="240" w:lineRule="auto"/>
              <w:jc w:val="both"/>
              <w:rPr>
                <w:rFonts w:ascii="GHEA Grapalat" w:eastAsia="Times New Roman" w:hAnsi="GHEA Grapalat" w:cs="Times New Roman"/>
                <w:sz w:val="24"/>
                <w:szCs w:val="24"/>
                <w:lang w:eastAsia="ru-RU" w:bidi="ru-RU"/>
              </w:rPr>
            </w:pPr>
          </w:p>
        </w:tc>
      </w:tr>
      <w:tr w:rsidR="005109A5" w:rsidRPr="009856DB" w:rsidTr="00E871B1">
        <w:trPr>
          <w:jc w:val="center"/>
        </w:trPr>
        <w:tc>
          <w:tcPr>
            <w:tcW w:w="153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w:t>
            </w:r>
          </w:p>
        </w:tc>
        <w:tc>
          <w:tcPr>
            <w:tcW w:w="7704" w:type="dxa"/>
            <w:vAlign w:val="center"/>
          </w:tcPr>
          <w:p w:rsidR="005109A5" w:rsidRPr="009856DB" w:rsidRDefault="005109A5" w:rsidP="005109A5">
            <w:pPr>
              <w:widowControl w:val="0"/>
              <w:spacing w:after="12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w:t>
            </w:r>
          </w:p>
        </w:tc>
      </w:tr>
    </w:tbl>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При этом предоплата будет предоставлена отобранному участнику на условиях, установленных пунктом 10.5 части 1 настоящего Приглашения, а</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 xml:space="preserve">погашение предоплаты будет осуществлено в порядке, установленном заключаемым договором. </w:t>
      </w:r>
    </w:p>
    <w:p w:rsidR="005109A5" w:rsidRPr="009856DB" w:rsidRDefault="005109A5" w:rsidP="005109A5">
      <w:pPr>
        <w:widowControl w:val="0"/>
        <w:spacing w:line="240" w:lineRule="auto"/>
        <w:ind w:firstLine="567"/>
        <w:jc w:val="center"/>
        <w:rPr>
          <w:rFonts w:ascii="GHEA Grapalat" w:eastAsia="Times New Roman" w:hAnsi="GHEA Grapalat" w:cs="Sylfaen"/>
          <w:i/>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2. ТРЕБОВАНИЯ К ПРАВУ УЧАСТНИКА НА УЧАСТИЕ, </w:t>
      </w:r>
      <w:r w:rsidRPr="009856DB">
        <w:rPr>
          <w:rFonts w:ascii="GHEA Grapalat" w:eastAsia="Times New Roman" w:hAnsi="GHEA Grapalat" w:cs="Times New Roman"/>
          <w:b/>
          <w:sz w:val="24"/>
          <w:szCs w:val="24"/>
          <w:lang w:eastAsia="ru-RU" w:bidi="ru-RU"/>
        </w:rPr>
        <w:br/>
        <w:t xml:space="preserve">КВАЛИФИКАЦИОННЫЕ КРИТЕРИИ И ПОРЯДОК ИХ ОЦЕНКИ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Arial Armenian"/>
          <w:sz w:val="24"/>
          <w:szCs w:val="24"/>
          <w:lang w:eastAsia="ru-RU" w:bidi="ru-RU"/>
        </w:rPr>
      </w:pPr>
      <w:r w:rsidRPr="009856DB">
        <w:rPr>
          <w:rFonts w:ascii="GHEA Grapalat" w:eastAsia="Times New Roman" w:hAnsi="GHEA Grapalat" w:cs="Times New Roman"/>
          <w:sz w:val="24"/>
          <w:szCs w:val="24"/>
          <w:lang w:eastAsia="ru-RU" w:bidi="ru-RU"/>
        </w:rPr>
        <w:t>2.1.</w:t>
      </w:r>
      <w:r w:rsidRPr="009856DB">
        <w:rPr>
          <w:rFonts w:ascii="GHEA Grapalat" w:eastAsia="Times New Roman" w:hAnsi="GHEA Grapalat" w:cs="Times New Roman"/>
          <w:sz w:val="24"/>
          <w:szCs w:val="24"/>
          <w:lang w:eastAsia="ru-RU" w:bidi="ru-RU"/>
        </w:rPr>
        <w:tab/>
        <w:t>В настоящей процедуре не имеют права участвовать 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 xml:space="preserve">которые на день подачи заявки в судебном порядке признаны банкротом; </w:t>
      </w:r>
    </w:p>
    <w:p w:rsidR="005109A5" w:rsidRPr="009856DB" w:rsidRDefault="005109A5" w:rsidP="005109A5">
      <w:pPr>
        <w:widowControl w:val="0"/>
        <w:tabs>
          <w:tab w:val="left" w:pos="1134"/>
          <w:tab w:val="left" w:pos="7200"/>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которые или представитель исполнительного органа которых в течение трех лет, предшествующих дню подачи заявки, были осуждены за</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5)</w:t>
      </w:r>
      <w:r w:rsidRPr="009856DB">
        <w:rPr>
          <w:rFonts w:ascii="GHEA Grapalat" w:eastAsia="Times New Roman" w:hAnsi="GHEA Grapalat" w:cs="Times New Roman"/>
          <w:sz w:val="24"/>
          <w:szCs w:val="24"/>
          <w:lang w:eastAsia="ru-RU" w:bidi="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 xml:space="preserve">закупках;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которые по состоянию на день подачи заявки включены в список участников, не имеющих права на участие в процессе закупок.</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2.2.</w:t>
      </w:r>
      <w:r w:rsidRPr="009856DB">
        <w:rPr>
          <w:rFonts w:ascii="GHEA Grapalat" w:eastAsia="Times New Roman" w:hAnsi="GHEA Grapalat" w:cs="Times New Roman"/>
          <w:sz w:val="24"/>
          <w:szCs w:val="24"/>
          <w:lang w:eastAsia="ru-RU" w:bidi="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2.3.</w:t>
      </w:r>
      <w:r w:rsidRPr="009856DB">
        <w:rPr>
          <w:rFonts w:ascii="GHEA Grapalat" w:eastAsia="Times New Roman" w:hAnsi="GHEA Grapalat" w:cs="Times New Roman"/>
          <w:sz w:val="24"/>
          <w:szCs w:val="24"/>
          <w:lang w:eastAsia="ru-RU" w:bidi="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По смыслу пункта 119 Порядка: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2)</w:t>
      </w:r>
      <w:r w:rsidRPr="009856DB">
        <w:rPr>
          <w:rFonts w:ascii="GHEA Grapalat" w:eastAsia="Times New Roman" w:hAnsi="GHEA Grapalat" w:cs="Times New Roman"/>
          <w:color w:val="000000"/>
          <w:sz w:val="24"/>
          <w:szCs w:val="24"/>
          <w:lang w:eastAsia="ru-RU" w:bidi="ru-RU"/>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а.</w:t>
      </w:r>
      <w:r w:rsidRPr="009856DB">
        <w:rPr>
          <w:rFonts w:ascii="GHEA Grapalat" w:eastAsia="Times New Roman" w:hAnsi="GHEA Grapalat" w:cs="Times New Roman"/>
          <w:color w:val="000000"/>
          <w:sz w:val="24"/>
          <w:szCs w:val="24"/>
          <w:lang w:eastAsia="ru-RU" w:bidi="ru-RU"/>
        </w:rPr>
        <w:tab/>
        <w:t>участником, распоряжающимся более чем десятью процентами акций данного юридического 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б.</w:t>
      </w:r>
      <w:r w:rsidRPr="009856DB">
        <w:rPr>
          <w:rFonts w:ascii="GHEA Grapalat" w:eastAsia="Times New Roman" w:hAnsi="GHEA Grapalat" w:cs="Times New Roman"/>
          <w:color w:val="000000"/>
          <w:sz w:val="24"/>
          <w:szCs w:val="24"/>
          <w:lang w:eastAsia="ru-RU" w:bidi="ru-RU"/>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в.</w:t>
      </w:r>
      <w:r w:rsidRPr="009856DB">
        <w:rPr>
          <w:rFonts w:ascii="GHEA Grapalat" w:eastAsia="Times New Roman" w:hAnsi="GHEA Grapalat" w:cs="Times New Roman"/>
          <w:color w:val="000000"/>
          <w:sz w:val="24"/>
          <w:szCs w:val="24"/>
          <w:lang w:eastAsia="ru-RU" w:bidi="ru-RU"/>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lastRenderedPageBreak/>
        <w:t>г.</w:t>
      </w:r>
      <w:r w:rsidRPr="009856DB">
        <w:rPr>
          <w:rFonts w:ascii="GHEA Grapalat" w:eastAsia="Times New Roman" w:hAnsi="GHEA Grapalat" w:cs="Times New Roman"/>
          <w:color w:val="000000"/>
          <w:sz w:val="24"/>
          <w:szCs w:val="24"/>
          <w:lang w:eastAsia="ru-RU" w:bidi="ru-RU"/>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участники, не имеющие статуса физического лица, считаются взаимосвязанными, если: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а.</w:t>
      </w:r>
      <w:r w:rsidRPr="009856DB">
        <w:rPr>
          <w:rFonts w:ascii="GHEA Grapalat" w:eastAsia="Times New Roman" w:hAnsi="GHEA Grapalat" w:cs="Times New Roman"/>
          <w:color w:val="000000"/>
          <w:sz w:val="24"/>
          <w:szCs w:val="24"/>
          <w:lang w:eastAsia="ru-RU" w:bidi="ru-RU"/>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9856DB">
        <w:rPr>
          <w:rFonts w:ascii="Courier New" w:eastAsia="Times New Roman" w:hAnsi="Courier New" w:cs="Courier New"/>
          <w:color w:val="000000"/>
          <w:sz w:val="24"/>
          <w:szCs w:val="24"/>
          <w:lang w:val="en-US" w:eastAsia="ru-RU" w:bidi="ru-RU"/>
        </w:rPr>
        <w:t> </w:t>
      </w:r>
      <w:r w:rsidRPr="009856DB">
        <w:rPr>
          <w:rFonts w:ascii="GHEA Grapalat" w:eastAsia="Times New Roman" w:hAnsi="GHEA Grapalat" w:cs="Times New Roman"/>
          <w:color w:val="000000"/>
          <w:sz w:val="24"/>
          <w:szCs w:val="24"/>
          <w:lang w:eastAsia="ru-RU" w:bidi="ru-RU"/>
        </w:rPr>
        <w:t>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б.</w:t>
      </w:r>
      <w:r w:rsidRPr="009856DB">
        <w:rPr>
          <w:rFonts w:ascii="GHEA Grapalat" w:eastAsia="Times New Roman" w:hAnsi="GHEA Grapalat" w:cs="Times New Roman"/>
          <w:color w:val="000000"/>
          <w:sz w:val="24"/>
          <w:szCs w:val="24"/>
          <w:lang w:eastAsia="ru-RU" w:bidi="ru-RU"/>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color w:val="000000"/>
          <w:sz w:val="24"/>
          <w:szCs w:val="24"/>
          <w:lang w:eastAsia="ru-RU" w:bidi="ru-RU"/>
        </w:rPr>
        <w:t>в.</w:t>
      </w:r>
      <w:r w:rsidRPr="009856DB">
        <w:rPr>
          <w:rFonts w:ascii="GHEA Grapalat" w:eastAsia="Times New Roman" w:hAnsi="GHEA Grapalat" w:cs="Times New Roman"/>
          <w:color w:val="000000"/>
          <w:sz w:val="24"/>
          <w:szCs w:val="24"/>
          <w:lang w:eastAsia="ru-RU" w:bidi="ru-RU"/>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г.</w:t>
      </w:r>
      <w:r w:rsidRPr="009856DB">
        <w:rPr>
          <w:rFonts w:ascii="GHEA Grapalat" w:eastAsia="Times New Roman" w:hAnsi="GHEA Grapalat" w:cs="Times New Roman"/>
          <w:color w:val="000000"/>
          <w:sz w:val="24"/>
          <w:szCs w:val="24"/>
          <w:lang w:eastAsia="ru-RU" w:bidi="ru-RU"/>
        </w:rPr>
        <w:tab/>
        <w:t>они действовали или действуют согласованно, исходя из общих экономических интересов.</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109A5" w:rsidRPr="009856DB" w:rsidRDefault="005109A5" w:rsidP="005109A5">
      <w:pPr>
        <w:spacing w:after="0" w:line="240" w:lineRule="auto"/>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Arial Armenian"/>
          <w:sz w:val="24"/>
          <w:szCs w:val="24"/>
          <w:lang w:eastAsia="ru-RU" w:bidi="ru-RU"/>
        </w:rPr>
      </w:pPr>
      <w:r w:rsidRPr="009856DB">
        <w:rPr>
          <w:rFonts w:ascii="GHEA Grapalat" w:eastAsia="Times New Roman" w:hAnsi="GHEA Grapalat" w:cs="Times New Roman"/>
          <w:sz w:val="24"/>
          <w:szCs w:val="24"/>
          <w:lang w:eastAsia="ru-RU" w:bidi="ru-RU"/>
        </w:rPr>
        <w:lastRenderedPageBreak/>
        <w:t>2.4.</w:t>
      </w:r>
      <w:r w:rsidRPr="009856DB">
        <w:rPr>
          <w:rFonts w:ascii="GHEA Grapalat" w:eastAsia="Times New Roman" w:hAnsi="GHEA Grapalat" w:cs="Times New Roman"/>
          <w:sz w:val="24"/>
          <w:szCs w:val="24"/>
          <w:lang w:eastAsia="ru-RU" w:bidi="ru-RU"/>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9856DB">
        <w:rPr>
          <w:rFonts w:ascii="GHEA Grapalat" w:eastAsia="Times New Roman" w:hAnsi="GHEA Grapalat" w:cs="Times New Roman"/>
          <w:sz w:val="24"/>
          <w:szCs w:val="24"/>
          <w:vertAlign w:val="superscript"/>
          <w:lang w:eastAsia="ru-RU" w:bidi="ru-RU"/>
        </w:rPr>
        <w:t>5,1</w:t>
      </w:r>
      <w:r w:rsidRPr="009856DB">
        <w:rPr>
          <w:rFonts w:ascii="GHEA Grapalat" w:eastAsia="Times New Roman" w:hAnsi="GHEA Grapalat" w:cs="Times New Roman"/>
          <w:sz w:val="24"/>
          <w:szCs w:val="24"/>
          <w:lang w:eastAsia="ru-RU" w:bidi="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2.5.</w:t>
      </w:r>
      <w:r w:rsidRPr="009856DB">
        <w:rPr>
          <w:rFonts w:ascii="GHEA Grapalat" w:eastAsia="Times New Roman" w:hAnsi="GHEA Grapalat" w:cs="Times New Roman"/>
          <w:sz w:val="24"/>
          <w:szCs w:val="24"/>
          <w:lang w:eastAsia="ru-RU" w:bidi="ru-RU"/>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9856DB">
        <w:rPr>
          <w:rFonts w:ascii="GHEA Grapalat" w:eastAsia="Times New Roman" w:hAnsi="GHEA Grapalat" w:cs="Times New Roman"/>
          <w:szCs w:val="20"/>
          <w:lang w:eastAsia="ru-RU" w:bidi="ru-RU"/>
        </w:rPr>
        <w:t>(на о</w:t>
      </w:r>
      <w:r w:rsidRPr="009856DB">
        <w:rPr>
          <w:rFonts w:ascii="GHEA Grapalat" w:eastAsia="Times New Roman" w:hAnsi="GHEA Grapalat" w:cs="Times New Roman"/>
          <w:sz w:val="24"/>
          <w:szCs w:val="24"/>
          <w:lang w:eastAsia="ru-RU" w:bidi="ru-RU"/>
        </w:rPr>
        <w:t>дин и тот же</w:t>
      </w:r>
      <w:r w:rsidRPr="009856DB">
        <w:rPr>
          <w:rFonts w:ascii="GHEA Grapalat" w:eastAsia="Times New Roman" w:hAnsi="GHEA Grapalat" w:cs="Times New Roman"/>
          <w:szCs w:val="20"/>
          <w:lang w:eastAsia="ru-RU" w:bidi="ru-RU"/>
        </w:rPr>
        <w:t xml:space="preserve"> лот)</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2.6.</w:t>
      </w:r>
      <w:r w:rsidRPr="009856DB">
        <w:rPr>
          <w:rFonts w:ascii="GHEA Grapalat" w:eastAsia="Times New Roman" w:hAnsi="GHEA Grapalat" w:cs="Times New Roman"/>
          <w:sz w:val="24"/>
          <w:szCs w:val="24"/>
          <w:lang w:eastAsia="ru-RU" w:bidi="ru-RU"/>
        </w:rPr>
        <w:tab/>
        <w:t xml:space="preserve">Участники могут участвовать в настоящей процедуре в порядке совместной деятельности (консорциумом). </w:t>
      </w:r>
    </w:p>
    <w:p w:rsidR="005109A5" w:rsidRPr="009856DB" w:rsidRDefault="005109A5" w:rsidP="005109A5">
      <w:pPr>
        <w:widowControl w:val="0"/>
        <w:spacing w:line="240" w:lineRule="auto"/>
        <w:ind w:firstLine="540"/>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В подобном случае: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 xml:space="preserve">ни одна из сторон договора о совместной деятельности не может подать отдельную заявку на одну и ту же процедуру </w:t>
      </w:r>
      <w:r w:rsidRPr="009856DB">
        <w:rPr>
          <w:rFonts w:ascii="GHEA Grapalat" w:eastAsia="Times New Roman" w:hAnsi="GHEA Grapalat" w:cs="Times New Roman"/>
          <w:sz w:val="20"/>
          <w:szCs w:val="20"/>
          <w:lang w:eastAsia="ru-RU" w:bidi="ru-RU"/>
        </w:rPr>
        <w:t>(на о</w:t>
      </w:r>
      <w:r w:rsidRPr="009856DB">
        <w:rPr>
          <w:rFonts w:ascii="GHEA Grapalat" w:eastAsia="Times New Roman" w:hAnsi="GHEA Grapalat" w:cs="Times New Roman"/>
          <w:sz w:val="24"/>
          <w:szCs w:val="24"/>
          <w:lang w:eastAsia="ru-RU" w:bidi="ru-RU"/>
        </w:rPr>
        <w:t>дин и тот же</w:t>
      </w:r>
      <w:r w:rsidRPr="009856DB">
        <w:rPr>
          <w:rFonts w:ascii="GHEA Grapalat" w:eastAsia="Times New Roman" w:hAnsi="GHEA Grapalat" w:cs="Times New Roman"/>
          <w:sz w:val="20"/>
          <w:szCs w:val="20"/>
          <w:lang w:eastAsia="ru-RU" w:bidi="ru-RU"/>
        </w:rPr>
        <w:t xml:space="preserve"> лот)</w:t>
      </w:r>
      <w:r w:rsidRPr="009856DB">
        <w:rPr>
          <w:rFonts w:ascii="GHEA Grapalat" w:eastAsia="Times New Roman" w:hAnsi="GHEA Grapalat" w:cs="Times New Roman"/>
          <w:sz w:val="24"/>
          <w:szCs w:val="24"/>
          <w:lang w:eastAsia="ru-RU" w:bidi="ru-RU"/>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 xml:space="preserve">3. РАЗЪЯСНЕНИЕ ПРИГЛАШЕНИЯ </w:t>
      </w:r>
      <w:r w:rsidRPr="009856DB">
        <w:rPr>
          <w:rFonts w:ascii="GHEA Grapalat" w:eastAsia="Times New Roman" w:hAnsi="GHEA Grapalat" w:cs="Times New Roman"/>
          <w:b/>
          <w:sz w:val="24"/>
          <w:szCs w:val="24"/>
          <w:lang w:eastAsia="ru-RU" w:bidi="ru-RU"/>
        </w:rPr>
        <w:br/>
        <w:t xml:space="preserve">И ПОРЯДОК ВНЕСЕНИЯ ИЗМЕНЕНИЯ В ПРИГЛАШЕНИЕ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w:t>
      </w:r>
      <w:r w:rsidRPr="009856DB">
        <w:rPr>
          <w:rFonts w:ascii="GHEA Grapalat" w:eastAsia="Times New Roman" w:hAnsi="GHEA Grapalat" w:cs="Times New Roman"/>
          <w:sz w:val="24"/>
          <w:szCs w:val="24"/>
          <w:lang w:eastAsia="ru-RU" w:bidi="ru-RU"/>
        </w:rPr>
        <w:tab/>
        <w:t>Согласно статье 29 Закона участник вправе требовать от заказчика разъяснения приглашения.</w:t>
      </w:r>
    </w:p>
    <w:p w:rsidR="005109A5" w:rsidRPr="009856DB" w:rsidRDefault="005109A5" w:rsidP="005109A5">
      <w:pPr>
        <w:widowControl w:val="0"/>
        <w:autoSpaceDE w:val="0"/>
        <w:autoSpaceDN w:val="0"/>
        <w:adjustRightInd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9856DB">
        <w:rPr>
          <w:rFonts w:ascii="GHEA Grapalat" w:eastAsia="Times New Roman" w:hAnsi="GHEA Grapalat" w:cs="Times New Roman"/>
          <w:sz w:val="24"/>
          <w:szCs w:val="24"/>
          <w:vertAlign w:val="superscript"/>
          <w:lang w:eastAsia="ru-RU" w:bidi="ru-RU"/>
        </w:rPr>
        <w:footnoteReference w:customMarkFollows="1" w:id="2"/>
        <w:t>5</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3.2.</w:t>
      </w:r>
      <w:r w:rsidRPr="009856DB">
        <w:rPr>
          <w:rFonts w:ascii="GHEA Grapalat" w:eastAsia="Times New Roman" w:hAnsi="GHEA Grapalat" w:cs="Times New Roman"/>
          <w:sz w:val="24"/>
          <w:szCs w:val="24"/>
          <w:lang w:eastAsia="ru-RU" w:bidi="ru-RU"/>
        </w:rPr>
        <w:tab/>
        <w:t>В день предоставления разъяснения объявление о запросе и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содержании разъяснения опубликовывается в подразделе "Объявления относительно разъяснений приглашений" раздела "Объявления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 xml:space="preserve">закупках" бюллетеня, действующего на сайте www.procurement.am (далее - бюллетень) без указания данных участника, совершившего запрос. </w:t>
      </w:r>
    </w:p>
    <w:p w:rsidR="005109A5" w:rsidRPr="009856DB" w:rsidRDefault="005109A5" w:rsidP="005109A5">
      <w:pPr>
        <w:widowControl w:val="0"/>
        <w:tabs>
          <w:tab w:val="left" w:pos="1134"/>
        </w:tabs>
        <w:autoSpaceDE w:val="0"/>
        <w:autoSpaceDN w:val="0"/>
        <w:adjustRightInd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3.3.</w:t>
      </w:r>
      <w:r w:rsidRPr="009856DB">
        <w:rPr>
          <w:rFonts w:ascii="GHEA Grapalat" w:eastAsia="Times New Roman" w:hAnsi="GHEA Grapalat" w:cs="Times New Roman"/>
          <w:sz w:val="24"/>
          <w:szCs w:val="24"/>
          <w:lang w:eastAsia="ru-RU" w:bidi="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109A5" w:rsidRPr="009856DB" w:rsidRDefault="005109A5" w:rsidP="005109A5">
      <w:pPr>
        <w:widowControl w:val="0"/>
        <w:tabs>
          <w:tab w:val="left" w:pos="1134"/>
        </w:tabs>
        <w:autoSpaceDE w:val="0"/>
        <w:autoSpaceDN w:val="0"/>
        <w:adjustRightInd w:val="0"/>
        <w:spacing w:line="240" w:lineRule="auto"/>
        <w:ind w:firstLine="567"/>
        <w:jc w:val="both"/>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3.4.</w:t>
      </w:r>
      <w:r w:rsidRPr="009856DB">
        <w:rPr>
          <w:rFonts w:ascii="GHEA Grapalat" w:eastAsia="Times New Roman" w:hAnsi="GHEA Grapalat" w:cs="Times New Roman"/>
          <w:sz w:val="24"/>
          <w:szCs w:val="24"/>
          <w:lang w:eastAsia="ru-RU" w:bidi="ru-RU"/>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5109A5" w:rsidRPr="009856DB" w:rsidRDefault="005109A5" w:rsidP="005109A5">
      <w:pPr>
        <w:widowControl w:val="0"/>
        <w:tabs>
          <w:tab w:val="left" w:pos="1134"/>
        </w:tabs>
        <w:autoSpaceDE w:val="0"/>
        <w:autoSpaceDN w:val="0"/>
        <w:adjustRightInd w:val="0"/>
        <w:spacing w:line="240" w:lineRule="auto"/>
        <w:ind w:firstLine="567"/>
        <w:jc w:val="both"/>
        <w:rPr>
          <w:rFonts w:ascii="GHEA Grapalat" w:eastAsia="Times New Roman" w:hAnsi="GHEA Grapalat" w:cs="Arial Unicode"/>
          <w:sz w:val="24"/>
          <w:szCs w:val="24"/>
          <w:lang w:val="hy-AM" w:eastAsia="ru-RU" w:bidi="ru-RU"/>
        </w:rPr>
      </w:pPr>
      <w:r w:rsidRPr="009856DB">
        <w:rPr>
          <w:rFonts w:ascii="GHEA Grapalat" w:eastAsia="Times New Roman" w:hAnsi="GHEA Grapalat" w:cs="Times New Roman"/>
          <w:sz w:val="24"/>
          <w:szCs w:val="24"/>
          <w:lang w:val="hy-AM" w:eastAsia="ru-RU" w:bidi="ru-RU"/>
        </w:rPr>
        <w:t>3.5Кажд</w:t>
      </w:r>
      <w:r w:rsidRPr="009856DB">
        <w:rPr>
          <w:rFonts w:ascii="GHEA Grapalat" w:eastAsia="Times New Roman" w:hAnsi="GHEA Grapalat" w:cs="Times New Roman"/>
          <w:sz w:val="24"/>
          <w:szCs w:val="24"/>
          <w:lang w:eastAsia="ru-RU" w:bidi="ru-RU"/>
        </w:rPr>
        <w:t>ое лицо</w:t>
      </w:r>
      <w:r w:rsidRPr="009856DB">
        <w:rPr>
          <w:rFonts w:ascii="GHEA Grapalat" w:eastAsia="Times New Roman" w:hAnsi="GHEA Grapalat" w:cs="Times New Roman"/>
          <w:sz w:val="24"/>
          <w:szCs w:val="24"/>
          <w:lang w:val="hy-AM" w:eastAsia="ru-RU" w:bidi="ru-RU"/>
        </w:rPr>
        <w:t xml:space="preserve"> без указания имени, до истечения срока, установленного для внесения изменений в приглашение, </w:t>
      </w:r>
      <w:r w:rsidRPr="009856DB">
        <w:rPr>
          <w:rFonts w:ascii="GHEA Grapalat" w:eastAsia="Times New Roman" w:hAnsi="GHEA Grapalat" w:cs="Times New Roman"/>
          <w:sz w:val="24"/>
          <w:szCs w:val="24"/>
          <w:lang w:eastAsia="ru-RU" w:bidi="ru-RU"/>
        </w:rPr>
        <w:t xml:space="preserve">имеет право </w:t>
      </w:r>
      <w:r w:rsidRPr="009856DB">
        <w:rPr>
          <w:rFonts w:ascii="GHEA Grapalat" w:eastAsia="Times New Roman" w:hAnsi="GHEA Grapalat" w:cs="Times New Roman"/>
          <w:sz w:val="24"/>
          <w:szCs w:val="24"/>
          <w:lang w:val="hy-AM" w:eastAsia="ru-RU" w:bidi="ru-RU"/>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9856DB">
        <w:rPr>
          <w:rFonts w:ascii="GHEA Grapalat" w:eastAsia="Times New Roman" w:hAnsi="GHEA Grapalat" w:cs="Times New Roman"/>
          <w:sz w:val="24"/>
          <w:szCs w:val="24"/>
          <w:lang w:eastAsia="ru-RU" w:bidi="ru-RU"/>
        </w:rPr>
        <w:t>.</w:t>
      </w:r>
      <w:r w:rsidRPr="009856DB">
        <w:rPr>
          <w:rFonts w:ascii="GHEA Grapalat" w:eastAsia="Times New Roman" w:hAnsi="GHEA Grapalat" w:cs="Times New Roman"/>
          <w:sz w:val="24"/>
          <w:szCs w:val="24"/>
          <w:lang w:val="hy-AM" w:eastAsia="ru-RU" w:bidi="ru-RU"/>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109A5" w:rsidRPr="009856DB" w:rsidRDefault="005109A5" w:rsidP="005109A5">
      <w:pPr>
        <w:widowControl w:val="0"/>
        <w:tabs>
          <w:tab w:val="left" w:pos="1134"/>
        </w:tabs>
        <w:autoSpaceDE w:val="0"/>
        <w:autoSpaceDN w:val="0"/>
        <w:adjustRightInd w:val="0"/>
        <w:spacing w:line="240" w:lineRule="auto"/>
        <w:ind w:firstLine="567"/>
        <w:jc w:val="both"/>
        <w:rPr>
          <w:rFonts w:ascii="GHEA Grapalat" w:eastAsia="Times New Roman" w:hAnsi="GHEA Grapalat" w:cs="Arial Unicode"/>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val="hy-AM" w:eastAsia="ru-RU" w:bidi="ru-RU"/>
        </w:rPr>
        <w:t>6</w:t>
      </w:r>
      <w:r w:rsidRPr="009856DB">
        <w:rPr>
          <w:rFonts w:ascii="GHEA Grapalat" w:eastAsia="Times New Roman" w:hAnsi="GHEA Grapalat" w:cs="Times New Roman"/>
          <w:sz w:val="24"/>
          <w:szCs w:val="24"/>
          <w:lang w:eastAsia="ru-RU" w:bidi="ru-RU"/>
        </w:rPr>
        <w:t>.</w:t>
      </w:r>
      <w:r w:rsidRPr="009856DB">
        <w:rPr>
          <w:rFonts w:ascii="GHEA Grapalat" w:eastAsia="Times New Roman" w:hAnsi="GHEA Grapalat" w:cs="Times New Roman"/>
          <w:sz w:val="24"/>
          <w:szCs w:val="24"/>
          <w:lang w:eastAsia="ru-RU" w:bidi="ru-RU"/>
        </w:rPr>
        <w:tab/>
        <w:t>При внесении изменений в приглашение окончательный срок подачи заявок исчисляется со дня опубликования в бюллетене объявления об</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w:t>
      </w:r>
      <w:r w:rsidRPr="009856DB">
        <w:rPr>
          <w:rFonts w:ascii="GHEA Grapalat" w:eastAsia="Times New Roman" w:hAnsi="GHEA Grapalat" w:cs="Times New Roman"/>
          <w:sz w:val="24"/>
          <w:szCs w:val="24"/>
          <w:lang w:eastAsia="ru-RU" w:bidi="ru-RU"/>
        </w:rPr>
        <w:lastRenderedPageBreak/>
        <w:t>заявки</w:t>
      </w:r>
      <w:r w:rsidRPr="009856DB">
        <w:rPr>
          <w:rFonts w:ascii="GHEA Grapalat" w:eastAsia="Times New Roman" w:hAnsi="GHEA Grapalat" w:cs="Times New Roman"/>
          <w:sz w:val="24"/>
          <w:szCs w:val="24"/>
          <w:vertAlign w:val="superscript"/>
          <w:lang w:eastAsia="ru-RU" w:bidi="ru-RU"/>
        </w:rPr>
        <w:footnoteReference w:customMarkFollows="1" w:id="3"/>
        <w:t>6</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4. ПОРЯДОК ПОДАЧИ ЗАЯВКИ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4.1.</w:t>
      </w:r>
      <w:r w:rsidRPr="009856DB">
        <w:rPr>
          <w:rFonts w:ascii="GHEA Grapalat" w:eastAsia="Times New Roman" w:hAnsi="GHEA Grapalat" w:cs="Times New Roman"/>
          <w:sz w:val="24"/>
          <w:szCs w:val="24"/>
          <w:lang w:eastAsia="ru-RU" w:bidi="ru-RU"/>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 xml:space="preserve">Участник может подать заявку как для каждого лота, так и для нескольких или всех лотов. </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Заявка подается до истечения срока, установленного для этого настоящим Приглашением.</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Порядок подготовки заявки описан в части 2 настоящего приглашения - в инструкции по подготовке заявок на открытый конкурс.</w:t>
      </w:r>
    </w:p>
    <w:p w:rsidR="005109A5" w:rsidRPr="009856DB" w:rsidRDefault="005109A5" w:rsidP="005109A5">
      <w:pPr>
        <w:widowControl w:val="0"/>
        <w:tabs>
          <w:tab w:val="left" w:pos="1134"/>
        </w:tabs>
        <w:spacing w:line="240" w:lineRule="auto"/>
        <w:ind w:firstLine="567"/>
        <w:contextualSpacing/>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4.2.</w:t>
      </w:r>
      <w:r w:rsidRPr="009856DB">
        <w:rPr>
          <w:rFonts w:ascii="GHEA Grapalat" w:eastAsia="Times New Roman" w:hAnsi="GHEA Grapalat" w:cs="Times New Roman"/>
          <w:sz w:val="24"/>
          <w:szCs w:val="24"/>
          <w:lang w:eastAsia="ru-RU" w:bidi="ru-RU"/>
        </w:rPr>
        <w:tab/>
        <w:t xml:space="preserve">Заявки на процедуру необходимо подать в комиссию по адресу </w:t>
      </w:r>
      <w:r w:rsidRPr="009856DB">
        <w:rPr>
          <w:rFonts w:ascii="GHEA Grapalat" w:eastAsia="Times New Roman" w:hAnsi="GHEA Grapalat" w:cs="Times New Roman"/>
          <w:sz w:val="20"/>
          <w:szCs w:val="20"/>
          <w:lang w:eastAsia="ru-RU" w:bidi="ru-RU"/>
        </w:rPr>
        <w:t xml:space="preserve">адресу </w:t>
      </w:r>
      <w:r w:rsidRPr="009856DB">
        <w:rPr>
          <w:rFonts w:ascii="Sylfaen" w:eastAsia="Times New Roman" w:hAnsi="Sylfaen" w:cs="Times New Roman"/>
          <w:b/>
          <w:sz w:val="20"/>
          <w:szCs w:val="20"/>
          <w:lang w:eastAsia="ru-RU" w:bidi="ru-RU"/>
        </w:rPr>
        <w:t>Гегакерт Армавирской  области ул. Маштоца  30</w:t>
      </w:r>
      <w:r w:rsidRPr="009856DB">
        <w:rPr>
          <w:rFonts w:ascii="GHEA Grapalat" w:eastAsia="Times New Roman" w:hAnsi="GHEA Grapalat" w:cs="Times New Roman"/>
          <w:sz w:val="20"/>
          <w:szCs w:val="20"/>
          <w:lang w:eastAsia="ru-RU" w:bidi="ru-RU"/>
        </w:rPr>
        <w:t xml:space="preserve"> не позднее, чем </w:t>
      </w:r>
      <w:r w:rsidRPr="009856DB">
        <w:rPr>
          <w:rFonts w:ascii="GHEA Grapalat" w:eastAsia="Times New Roman" w:hAnsi="GHEA Grapalat" w:cs="Times New Roman"/>
          <w:b/>
          <w:sz w:val="20"/>
          <w:szCs w:val="20"/>
          <w:lang w:eastAsia="ru-RU" w:bidi="ru-RU"/>
        </w:rPr>
        <w:t>14:</w:t>
      </w:r>
      <w:r w:rsidR="008464D9" w:rsidRPr="009856DB">
        <w:rPr>
          <w:rFonts w:ascii="GHEA Grapalat" w:eastAsia="Times New Roman" w:hAnsi="GHEA Grapalat" w:cs="Times New Roman"/>
          <w:b/>
          <w:sz w:val="20"/>
          <w:szCs w:val="20"/>
          <w:lang w:eastAsia="ru-RU" w:bidi="ru-RU"/>
        </w:rPr>
        <w:t>0</w:t>
      </w:r>
      <w:r w:rsidRPr="009856DB">
        <w:rPr>
          <w:rFonts w:ascii="GHEA Grapalat" w:eastAsia="Times New Roman" w:hAnsi="GHEA Grapalat" w:cs="Times New Roman"/>
          <w:b/>
          <w:sz w:val="20"/>
          <w:szCs w:val="20"/>
          <w:lang w:eastAsia="ru-RU" w:bidi="ru-RU"/>
        </w:rPr>
        <w:t>0 часов 7-го</w:t>
      </w:r>
      <w:r w:rsidRPr="009856DB">
        <w:rPr>
          <w:rFonts w:ascii="GHEA Grapalat" w:eastAsia="Times New Roman" w:hAnsi="GHEA Grapalat" w:cs="Times New Roman"/>
          <w:sz w:val="20"/>
          <w:szCs w:val="20"/>
          <w:lang w:eastAsia="ru-RU" w:bidi="ru-RU"/>
        </w:rPr>
        <w:t xml:space="preserve">  дня с даты </w:t>
      </w:r>
      <w:r w:rsidRPr="009856DB">
        <w:rPr>
          <w:rFonts w:ascii="GHEA Grapalat" w:eastAsia="Times New Roman" w:hAnsi="GHEA Grapalat" w:cs="Times New Roman"/>
          <w:sz w:val="24"/>
          <w:szCs w:val="24"/>
          <w:lang w:eastAsia="ru-RU" w:bidi="ru-RU"/>
        </w:rPr>
        <w:t xml:space="preserve">опубликования в бюллетене объявления и приглашения на настоящую процедуру. </w:t>
      </w:r>
    </w:p>
    <w:p w:rsidR="005109A5" w:rsidRPr="009856DB" w:rsidRDefault="005109A5" w:rsidP="005109A5">
      <w:pPr>
        <w:widowControl w:val="0"/>
        <w:tabs>
          <w:tab w:val="left" w:pos="1134"/>
        </w:tabs>
        <w:spacing w:line="240" w:lineRule="auto"/>
        <w:ind w:firstLine="567"/>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Заявки на процедуру получает и в журнале регистрации заявок регистрирует секретарь комиссии</w:t>
      </w:r>
      <w:r w:rsidRPr="009856DB">
        <w:rPr>
          <w:rFonts w:ascii="GHEA Grapalat" w:eastAsia="Times New Roman" w:hAnsi="GHEA Grapalat" w:cs="Times New Roman"/>
          <w:sz w:val="20"/>
          <w:szCs w:val="20"/>
          <w:lang w:eastAsia="ru-RU" w:bidi="ru-RU"/>
        </w:rPr>
        <w:t xml:space="preserve"> " Нелли Петросян. </w:t>
      </w:r>
      <w:r w:rsidRPr="009856DB">
        <w:rPr>
          <w:rFonts w:ascii="GHEA Grapalat" w:eastAsia="Times New Roman" w:hAnsi="GHEA Grapalat" w:cs="Times New Roman"/>
          <w:sz w:val="24"/>
          <w:szCs w:val="24"/>
          <w:lang w:eastAsia="ru-RU" w:bidi="ru-RU"/>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4.3.</w:t>
      </w:r>
      <w:r w:rsidRPr="009856DB">
        <w:rPr>
          <w:rFonts w:ascii="GHEA Grapalat" w:eastAsia="Times New Roman" w:hAnsi="GHEA Grapalat" w:cs="Times New Roman"/>
          <w:sz w:val="24"/>
          <w:szCs w:val="24"/>
          <w:lang w:eastAsia="ru-RU" w:bidi="ru-RU"/>
        </w:rPr>
        <w:tab/>
        <w:t>В заявке участник представляет:</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а) подтверждение о соответствии своих данных требованиям права на участие, установленным настоящим приглашением;</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5109A5" w:rsidRPr="009856DB" w:rsidRDefault="005109A5" w:rsidP="005109A5">
      <w:pPr>
        <w:spacing w:after="0" w:line="240" w:lineRule="auto"/>
        <w:ind w:firstLine="284"/>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объявление об отсутствии злоупотребления доминирующим положением и антиконкурентного соглашения в рамках настоящей процедуры</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5109A5" w:rsidRPr="009856DB" w:rsidRDefault="005109A5" w:rsidP="005109A5">
      <w:pPr>
        <w:widowControl w:val="0"/>
        <w:tabs>
          <w:tab w:val="left" w:pos="1134"/>
        </w:tabs>
        <w:spacing w:line="240" w:lineRule="auto"/>
        <w:ind w:firstLine="284"/>
        <w:jc w:val="both"/>
        <w:rPr>
          <w:rFonts w:ascii="GHEA Grapalat" w:eastAsia="Times New Roman" w:hAnsi="GHEA Grapalat" w:cs="Times New Roman"/>
          <w:szCs w:val="20"/>
          <w:lang w:eastAsia="ru-RU" w:bidi="ru-RU"/>
        </w:rPr>
      </w:pPr>
      <w:r w:rsidRPr="009856DB">
        <w:rPr>
          <w:rFonts w:ascii="GHEA Grapalat" w:eastAsia="Times New Roman" w:hAnsi="GHEA Grapalat" w:cs="Times New Roman"/>
          <w:szCs w:val="20"/>
          <w:lang w:eastAsia="ru-RU" w:bidi="ru-RU"/>
        </w:rPr>
        <w:t xml:space="preserve">д) </w:t>
      </w:r>
      <w:r w:rsidRPr="009856DB">
        <w:rPr>
          <w:rFonts w:ascii="GHEA Grapalat" w:eastAsia="Times New Roman" w:hAnsi="GHEA Grapalat" w:cs="Times New Roman"/>
          <w:spacing w:val="-6"/>
          <w:sz w:val="24"/>
          <w:szCs w:val="24"/>
          <w:lang w:eastAsia="ru-RU" w:bidi="ru-RU"/>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Pr="009856DB">
        <w:rPr>
          <w:rFonts w:ascii="GHEA Grapalat" w:eastAsia="Times New Roman" w:hAnsi="GHEA Grapalat" w:cs="Times New Roman"/>
          <w:sz w:val="24"/>
          <w:szCs w:val="24"/>
          <w:lang w:eastAsia="ru-RU" w:bidi="ru-RU"/>
        </w:rPr>
        <w:t xml:space="preserve"> решении заключить договор;</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утвержденное им ценовое предложение;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 xml:space="preserve">обеспечение заявки- в форме наличных денег или банковской гарантии. </w:t>
      </w:r>
      <w:r w:rsidRPr="009856DB">
        <w:rPr>
          <w:rFonts w:ascii="GHEA Grapalat" w:eastAsia="Times New Roman" w:hAnsi="GHEA Grapalat" w:cs="Times New Roman"/>
          <w:sz w:val="24"/>
          <w:szCs w:val="24"/>
          <w:vertAlign w:val="superscript"/>
          <w:lang w:eastAsia="ru-RU" w:bidi="ru-RU"/>
        </w:rPr>
        <w:footnoteReference w:customMarkFollows="1" w:id="4"/>
        <w:t>7</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 при закупке строительных работ:</w:t>
      </w:r>
    </w:p>
    <w:p w:rsidR="005109A5" w:rsidRPr="009856DB" w:rsidRDefault="005109A5" w:rsidP="005109A5">
      <w:pPr>
        <w:spacing w:after="0"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5109A5" w:rsidRPr="009856DB" w:rsidRDefault="005109A5" w:rsidP="005109A5">
      <w:pPr>
        <w:spacing w:after="0" w:line="24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9856DB">
        <w:rPr>
          <w:rFonts w:ascii="GHEA Grapalat" w:eastAsia="Times New Roman" w:hAnsi="GHEA Grapalat" w:cs="Times New Roman"/>
          <w:sz w:val="24"/>
          <w:szCs w:val="24"/>
          <w:vertAlign w:val="superscript"/>
          <w:lang w:eastAsia="ru-RU" w:bidi="ru-RU"/>
        </w:rPr>
        <w:footnoteReference w:customMarkFollows="1" w:id="5"/>
        <w:t>8</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5109A5" w:rsidRPr="009856DB" w:rsidRDefault="005109A5" w:rsidP="005109A5">
      <w:pPr>
        <w:spacing w:after="0"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При этом в случае участия в настоящей процедуре в порядке совместной деятельности (консорциумом) </w:t>
      </w:r>
    </w:p>
    <w:p w:rsidR="005109A5" w:rsidRPr="009856DB" w:rsidRDefault="005109A5" w:rsidP="005109A5">
      <w:pPr>
        <w:spacing w:after="0"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109A5" w:rsidRPr="009856DB" w:rsidRDefault="005109A5" w:rsidP="005109A5">
      <w:pPr>
        <w:widowControl w:val="0"/>
        <w:spacing w:after="120"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 xml:space="preserve">5.ЦЕНОВОЕ ПРЕДЛОЖЕНИЕ ЗАЯВКИ </w:t>
      </w:r>
    </w:p>
    <w:p w:rsidR="005109A5" w:rsidRPr="009856DB" w:rsidRDefault="005109A5" w:rsidP="005109A5">
      <w:pPr>
        <w:widowControl w:val="0"/>
        <w:spacing w:line="240" w:lineRule="auto"/>
        <w:jc w:val="center"/>
        <w:rPr>
          <w:rFonts w:ascii="GHEA Grapalat" w:eastAsia="Times New Roman" w:hAnsi="GHEA Grapalat" w:cs="Arial"/>
          <w:b/>
          <w:sz w:val="24"/>
          <w:szCs w:val="24"/>
          <w:lang w:eastAsia="ru-RU" w:bidi="ru-RU"/>
        </w:rPr>
      </w:pP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5.1.</w:t>
      </w:r>
      <w:r w:rsidRPr="009856DB">
        <w:rPr>
          <w:rFonts w:ascii="GHEA Grapalat" w:eastAsia="Times New Roman" w:hAnsi="GHEA Grapalat" w:cs="Times New Roman"/>
          <w:sz w:val="24"/>
          <w:szCs w:val="24"/>
          <w:lang w:eastAsia="ru-RU" w:bidi="ru-RU"/>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5.2.</w:t>
      </w:r>
      <w:r w:rsidRPr="009856DB">
        <w:rPr>
          <w:rFonts w:ascii="GHEA Grapalat" w:eastAsia="Times New Roman" w:hAnsi="GHEA Grapalat" w:cs="Times New Roman"/>
          <w:sz w:val="24"/>
          <w:szCs w:val="24"/>
          <w:lang w:eastAsia="ru-RU" w:bidi="ru-RU"/>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w:t>
      </w:r>
      <w:r w:rsidRPr="009856DB">
        <w:rPr>
          <w:rFonts w:ascii="GHEA Grapalat" w:eastAsia="Times New Roman" w:hAnsi="GHEA Grapalat" w:cs="Times New Roman"/>
          <w:sz w:val="24"/>
          <w:szCs w:val="24"/>
          <w:lang w:eastAsia="ru-RU" w:bidi="ru-RU"/>
        </w:rPr>
        <w:tab/>
        <w:t>номер лота в ценовом предложении указан неверно, однако наименование предмета закупки заполнено правильно.</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г.стоимость,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е.в суммах, заполненных буквами в графах ценового предложения, лумы указаны в цифрах.</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5.3.</w:t>
      </w:r>
      <w:r w:rsidRPr="009856DB">
        <w:rPr>
          <w:rFonts w:ascii="GHEA Grapalat" w:eastAsia="Times New Roman" w:hAnsi="GHEA Grapalat" w:cs="Times New Roman"/>
          <w:sz w:val="24"/>
          <w:szCs w:val="24"/>
          <w:lang w:eastAsia="ru-RU" w:bidi="ru-RU"/>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9856DB">
        <w:rPr>
          <w:rFonts w:ascii="GHEA Grapalat" w:eastAsia="Times New Roman" w:hAnsi="GHEA Grapalat" w:cs="Times New Roman"/>
          <w:sz w:val="24"/>
          <w:szCs w:val="24"/>
          <w:lang w:eastAsia="ru-RU" w:bidi="ru-RU"/>
        </w:rPr>
        <w:lastRenderedPageBreak/>
        <w:t>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109A5" w:rsidRPr="009856DB" w:rsidRDefault="005109A5" w:rsidP="005109A5">
      <w:pPr>
        <w:spacing w:after="0"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spacing w:after="0"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6. СРОК ДЕЙСТВИЯ ЗАЯВКИ, </w:t>
      </w:r>
      <w:r w:rsidRPr="009856DB">
        <w:rPr>
          <w:rFonts w:ascii="GHEA Grapalat" w:eastAsia="Times New Roman" w:hAnsi="GHEA Grapalat" w:cs="Times New Roman"/>
          <w:b/>
          <w:sz w:val="24"/>
          <w:szCs w:val="24"/>
          <w:lang w:eastAsia="ru-RU" w:bidi="ru-RU"/>
        </w:rPr>
        <w:br/>
        <w:t>ПОРЯДОК ВНЕСЕНИЯ ИЗМЕНЕНИЙ В ЗАЯВКИ И ИХ ОТЗЫВА</w:t>
      </w:r>
    </w:p>
    <w:p w:rsidR="005109A5" w:rsidRPr="009856DB" w:rsidRDefault="005109A5" w:rsidP="005109A5">
      <w:pPr>
        <w:spacing w:after="0"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6.1.</w:t>
      </w:r>
      <w:r w:rsidRPr="009856DB">
        <w:rPr>
          <w:rFonts w:ascii="GHEA Grapalat" w:eastAsia="Times New Roman" w:hAnsi="GHEA Grapalat" w:cs="Times New Roman"/>
          <w:sz w:val="24"/>
          <w:szCs w:val="24"/>
          <w:lang w:eastAsia="ru-RU" w:bidi="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6.2.</w:t>
      </w:r>
      <w:r w:rsidRPr="009856DB">
        <w:rPr>
          <w:rFonts w:ascii="GHEA Grapalat" w:eastAsia="Times New Roman" w:hAnsi="GHEA Grapalat" w:cs="Times New Roman"/>
          <w:sz w:val="24"/>
          <w:szCs w:val="24"/>
          <w:lang w:eastAsia="ru-RU" w:bidi="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109A5" w:rsidRPr="009856DB" w:rsidRDefault="005109A5" w:rsidP="005109A5">
      <w:pPr>
        <w:widowControl w:val="0"/>
        <w:spacing w:line="240" w:lineRule="auto"/>
        <w:ind w:firstLine="567"/>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8.ВСКРЫТИЕ, ОЦЕНКА ЗАЯВОК И </w:t>
      </w:r>
      <w:r w:rsidRPr="009856DB">
        <w:rPr>
          <w:rFonts w:ascii="GHEA Grapalat" w:eastAsia="Times New Roman" w:hAnsi="GHEA Grapalat" w:cs="Times New Roman"/>
          <w:b/>
          <w:sz w:val="24"/>
          <w:szCs w:val="24"/>
          <w:lang w:eastAsia="ru-RU" w:bidi="ru-RU"/>
        </w:rPr>
        <w:br/>
        <w:t xml:space="preserve">ПОДВЕДЕНИЕ ИТОГОВ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w:t>
      </w:r>
      <w:r w:rsidRPr="009856DB">
        <w:rPr>
          <w:rFonts w:ascii="GHEA Grapalat" w:eastAsia="Times New Roman" w:hAnsi="GHEA Grapalat" w:cs="Times New Roman"/>
          <w:sz w:val="24"/>
          <w:szCs w:val="24"/>
          <w:lang w:eastAsia="ru-RU" w:bidi="ru-RU"/>
        </w:rPr>
        <w:tab/>
        <w:t xml:space="preserve">Вскрытие заявок произойдет на заседании комиссии по вскрытию заявок на </w:t>
      </w:r>
      <w:r w:rsidR="00E67796" w:rsidRPr="009856DB">
        <w:rPr>
          <w:rFonts w:ascii="GHEA Grapalat" w:eastAsia="Times New Roman" w:hAnsi="GHEA Grapalat" w:cs="Times New Roman"/>
          <w:sz w:val="20"/>
          <w:szCs w:val="20"/>
          <w:lang w:eastAsia="ru-RU" w:bidi="ru-RU"/>
        </w:rPr>
        <w:t>"40</w:t>
      </w:r>
      <w:r w:rsidRPr="009856DB">
        <w:rPr>
          <w:rFonts w:ascii="GHEA Grapalat" w:eastAsia="Times New Roman" w:hAnsi="GHEA Grapalat" w:cs="Times New Roman"/>
          <w:sz w:val="20"/>
          <w:szCs w:val="20"/>
          <w:lang w:eastAsia="ru-RU" w:bidi="ru-RU"/>
        </w:rPr>
        <w:t>"-ый день в "14:</w:t>
      </w:r>
      <w:r w:rsidR="00E67796" w:rsidRPr="009856DB">
        <w:rPr>
          <w:rFonts w:ascii="GHEA Grapalat" w:eastAsia="Times New Roman" w:hAnsi="GHEA Grapalat" w:cs="Times New Roman"/>
          <w:sz w:val="20"/>
          <w:szCs w:val="20"/>
          <w:lang w:eastAsia="ru-RU" w:bidi="ru-RU"/>
        </w:rPr>
        <w:t>0</w:t>
      </w:r>
      <w:r w:rsidRPr="009856DB">
        <w:rPr>
          <w:rFonts w:ascii="GHEA Grapalat" w:eastAsia="Times New Roman" w:hAnsi="GHEA Grapalat" w:cs="Times New Roman"/>
          <w:sz w:val="20"/>
          <w:szCs w:val="20"/>
          <w:lang w:eastAsia="ru-RU" w:bidi="ru-RU"/>
        </w:rPr>
        <w:t xml:space="preserve">0" </w:t>
      </w:r>
      <w:r w:rsidRPr="009856DB">
        <w:rPr>
          <w:rFonts w:ascii="GHEA Grapalat" w:eastAsia="Times New Roman" w:hAnsi="GHEA Grapalat" w:cs="Times New Roman"/>
          <w:sz w:val="24"/>
          <w:szCs w:val="24"/>
          <w:lang w:eastAsia="ru-RU" w:bidi="ru-RU"/>
        </w:rPr>
        <w:t>со дня опубликования в бюллетене объявления и приглашения на настоящую процедуру.</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На заседании по вскрытию и оценке заявок:</w:t>
      </w:r>
    </w:p>
    <w:p w:rsidR="005109A5" w:rsidRPr="009856DB" w:rsidRDefault="005109A5" w:rsidP="005109A5">
      <w:pPr>
        <w:widowControl w:val="0"/>
        <w:spacing w:line="240" w:lineRule="auto"/>
        <w:ind w:firstLine="284"/>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1)</w:t>
      </w:r>
      <w:r w:rsidRPr="009856DB">
        <w:rPr>
          <w:rFonts w:ascii="GHEA Grapalat" w:eastAsia="Times New Roman" w:hAnsi="GHEA Grapalat" w:cs="Times New Roman"/>
          <w:sz w:val="24"/>
          <w:szCs w:val="24"/>
          <w:lang w:eastAsia="ru-RU" w:bidi="ru-RU"/>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8.2.</w:t>
      </w:r>
      <w:r w:rsidRPr="009856DB">
        <w:rPr>
          <w:rFonts w:ascii="GHEA Grapalat" w:eastAsia="Times New Roman" w:hAnsi="GHEA Grapalat" w:cs="Times New Roman"/>
          <w:sz w:val="24"/>
          <w:szCs w:val="24"/>
          <w:lang w:eastAsia="ru-RU" w:bidi="ru-RU"/>
        </w:rPr>
        <w:tab/>
        <w:t xml:space="preserve">Заявки оцениваются в порядке, установленном настоящим приглашением. </w:t>
      </w:r>
    </w:p>
    <w:p w:rsidR="005109A5" w:rsidRPr="009856DB" w:rsidRDefault="005109A5" w:rsidP="005109A5">
      <w:pPr>
        <w:widowControl w:val="0"/>
        <w:spacing w:line="240" w:lineRule="auto"/>
        <w:ind w:firstLine="567"/>
        <w:jc w:val="both"/>
        <w:rPr>
          <w:rFonts w:ascii="Times New Roman" w:eastAsia="Times New Roman" w:hAnsi="Times New Roman" w:cs="Times New Roman"/>
          <w:sz w:val="24"/>
          <w:szCs w:val="24"/>
          <w:lang w:eastAsia="ru-RU" w:bidi="ru-RU"/>
        </w:rPr>
      </w:pPr>
      <w:r w:rsidRPr="009856DB">
        <w:rPr>
          <w:rFonts w:ascii="GHEA Grapalat" w:eastAsia="Times New Roman" w:hAnsi="GHEA Grapalat" w:cs="Times New Roman"/>
          <w:sz w:val="24"/>
          <w:szCs w:val="24"/>
          <w:lang w:eastAsia="ru-RU" w:bidi="ru-RU"/>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8.3.</w:t>
      </w:r>
      <w:r w:rsidRPr="009856DB">
        <w:rPr>
          <w:rFonts w:ascii="GHEA Grapalat" w:eastAsia="Times New Roman" w:hAnsi="GHEA Grapalat" w:cs="Times New Roman"/>
          <w:sz w:val="24"/>
          <w:szCs w:val="24"/>
          <w:lang w:eastAsia="ru-RU" w:bidi="ru-RU"/>
        </w:rPr>
        <w:tab/>
        <w:t>Отобранный участникопределяется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8.4.</w:t>
      </w:r>
      <w:r w:rsidRPr="009856DB">
        <w:rPr>
          <w:rFonts w:ascii="GHEA Grapalat" w:eastAsia="Times New Roman" w:hAnsi="GHEA Grapalat" w:cs="Times New Roman"/>
          <w:sz w:val="24"/>
          <w:szCs w:val="24"/>
          <w:lang w:eastAsia="ru-RU" w:bidi="ru-RU"/>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_____________________</w:t>
      </w:r>
      <w:r w:rsidRPr="009856DB">
        <w:rPr>
          <w:rFonts w:ascii="GHEA Grapalat" w:eastAsia="Times New Roman" w:hAnsi="GHEA Grapalat" w:cs="Times New Roman"/>
          <w:sz w:val="24"/>
          <w:szCs w:val="24"/>
          <w:vertAlign w:val="superscript"/>
          <w:lang w:eastAsia="ru-RU" w:bidi="ru-RU"/>
        </w:rPr>
        <w:footnoteReference w:customMarkFollows="1" w:id="6"/>
        <w:t>10</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8.5.</w:t>
      </w:r>
      <w:r w:rsidRPr="009856DB">
        <w:rPr>
          <w:rFonts w:ascii="GHEA Grapalat" w:eastAsia="Times New Roman" w:hAnsi="GHEA Grapalat" w:cs="Times New Roman"/>
          <w:sz w:val="24"/>
          <w:szCs w:val="24"/>
          <w:lang w:eastAsia="ru-RU" w:bidi="ru-RU"/>
        </w:rPr>
        <w:tab/>
        <w:t>Переговоры между комиссией, заказчиком и участниками запрещаются, за исключением случаев,</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5109A5" w:rsidRPr="009856DB" w:rsidDel="00992C40"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иных случаев, предусмотренных Законом.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8.6.</w:t>
      </w:r>
      <w:r w:rsidRPr="009856DB">
        <w:rPr>
          <w:rFonts w:ascii="GHEA Grapalat" w:eastAsia="Times New Roman" w:hAnsi="GHEA Grapalat" w:cs="Times New Roman"/>
          <w:sz w:val="24"/>
          <w:szCs w:val="24"/>
          <w:lang w:eastAsia="ru-RU" w:bidi="ru-RU"/>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w:t>
      </w:r>
      <w:r w:rsidRPr="009856DB">
        <w:rPr>
          <w:rFonts w:ascii="GHEA Grapalat" w:eastAsia="Times New Roman" w:hAnsi="GHEA Grapalat" w:cs="Times New Roman"/>
          <w:sz w:val="24"/>
          <w:szCs w:val="24"/>
          <w:lang w:eastAsia="ru-RU" w:bidi="ru-RU"/>
        </w:rPr>
        <w:lastRenderedPageBreak/>
        <w:t>статьи 15 Закона: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для определения отобранного участника и участников, занявших последующие места, с</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в.</w:t>
      </w:r>
      <w:r w:rsidRPr="009856DB">
        <w:rPr>
          <w:rFonts w:ascii="GHEA Grapalat" w:eastAsia="Times New Roman" w:hAnsi="GHEA Grapalat" w:cs="Times New Roman"/>
          <w:sz w:val="24"/>
          <w:szCs w:val="24"/>
          <w:lang w:eastAsia="ru-RU" w:bidi="ru-RU"/>
        </w:rPr>
        <w:tab/>
        <w:t>переговоры проводятся не раннее чем на второй и не позднее чем на пятый рабочий день со дня отправки извещения,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г.</w:t>
      </w:r>
      <w:r w:rsidRPr="009856DB">
        <w:rPr>
          <w:rFonts w:ascii="GHEA Grapalat" w:eastAsia="Times New Roman" w:hAnsi="GHEA Grapalat" w:cs="Times New Roman"/>
          <w:sz w:val="24"/>
          <w:szCs w:val="24"/>
          <w:lang w:eastAsia="ru-RU" w:bidi="ru-RU"/>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д.</w:t>
      </w:r>
      <w:r w:rsidRPr="009856DB">
        <w:rPr>
          <w:rFonts w:ascii="GHEA Grapalat" w:eastAsia="Times New Roman" w:hAnsi="GHEA Grapalat" w:cs="Times New Roman"/>
          <w:sz w:val="24"/>
          <w:szCs w:val="24"/>
          <w:lang w:eastAsia="ru-RU" w:bidi="ru-RU"/>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Cs w:val="20"/>
          <w:lang w:val="hy-AM" w:eastAsia="ru-RU" w:bidi="ru-RU"/>
        </w:rPr>
      </w:pPr>
      <w:r w:rsidRPr="009856DB">
        <w:rPr>
          <w:rFonts w:ascii="GHEA Grapalat" w:eastAsia="Times New Roman" w:hAnsi="GHEA Grapalat" w:cs="Times New Roman"/>
          <w:sz w:val="24"/>
          <w:szCs w:val="24"/>
          <w:lang w:eastAsia="ru-RU" w:bidi="ru-RU"/>
        </w:rPr>
        <w:t>е.</w:t>
      </w:r>
      <w:r w:rsidRPr="009856DB">
        <w:rPr>
          <w:rFonts w:ascii="GHEA Grapalat" w:eastAsia="Times New Roman" w:hAnsi="GHEA Grapalat" w:cs="Times New Roman"/>
          <w:sz w:val="24"/>
          <w:szCs w:val="24"/>
          <w:lang w:eastAsia="ru-RU" w:bidi="ru-RU"/>
        </w:rPr>
        <w:tab/>
      </w:r>
      <w:r w:rsidRPr="009856DB">
        <w:rPr>
          <w:rFonts w:ascii="GHEA Grapalat" w:eastAsia="Times New Roman" w:hAnsi="GHEA Grapalat" w:cs="Times New Roman"/>
          <w:szCs w:val="20"/>
          <w:lang w:eastAsia="ru-RU" w:bidi="ru-RU"/>
        </w:rPr>
        <w:t>если на момент истечения установленного для переговоров окончательного срока представленные присутствующими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выполнения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подпункта.8.7.</w:t>
      </w:r>
      <w:r w:rsidRPr="009856DB">
        <w:rPr>
          <w:rFonts w:ascii="GHEA Grapalat" w:eastAsia="Times New Roman" w:hAnsi="GHEA Grapalat" w:cs="Times New Roman"/>
          <w:sz w:val="24"/>
          <w:szCs w:val="24"/>
          <w:lang w:eastAsia="ru-RU" w:bidi="ru-RU"/>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w:t>
      </w:r>
      <w:r w:rsidRPr="009856DB">
        <w:rPr>
          <w:rFonts w:ascii="GHEA Grapalat" w:eastAsia="Times New Roman" w:hAnsi="GHEA Grapalat" w:cs="Times New Roman"/>
          <w:sz w:val="24"/>
          <w:szCs w:val="24"/>
          <w:lang w:eastAsia="ru-RU" w:bidi="ru-RU"/>
        </w:rPr>
        <w:lastRenderedPageBreak/>
        <w:t>которыми он ознакомляется на месте, с правом фотографировать их, и которые он возвращает секретарю комиссии в ходе заседания, не</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препятствуя нормальному функционированию комиссии.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8.7.</w:t>
      </w:r>
      <w:r w:rsidRPr="009856DB">
        <w:rPr>
          <w:rFonts w:ascii="GHEA Grapalat" w:eastAsia="Times New Roman" w:hAnsi="GHEA Grapalat" w:cs="Times New Roman"/>
          <w:sz w:val="24"/>
          <w:szCs w:val="24"/>
          <w:lang w:eastAsia="ru-RU" w:bidi="ru-RU"/>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9856DB">
        <w:rPr>
          <w:rFonts w:ascii="GHEA Grapalat" w:eastAsia="Times New Roman" w:hAnsi="GHEA Grapalat" w:cs="Sylfaen"/>
          <w:sz w:val="24"/>
          <w:szCs w:val="24"/>
          <w:lang w:eastAsia="ru-RU" w:bidi="ru-RU"/>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Комитета.В уведомлении, направленном участнику, подробно описываются все несоответствия, обнаруженные при оценке заявки.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8.8.</w:t>
      </w:r>
      <w:r w:rsidRPr="009856DB">
        <w:rPr>
          <w:rFonts w:ascii="GHEA Grapalat" w:eastAsia="Times New Roman" w:hAnsi="GHEA Grapalat" w:cs="Times New Roman"/>
          <w:sz w:val="24"/>
          <w:szCs w:val="24"/>
          <w:lang w:eastAsia="ru-RU" w:bidi="ru-RU"/>
        </w:rPr>
        <w:tab/>
        <w:t>Если участник исправляет зафиксированное несоответствие в срок, установленный пунктом 8.7.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8.9.</w:t>
      </w:r>
      <w:r w:rsidRPr="009856DB">
        <w:rPr>
          <w:rFonts w:ascii="GHEA Grapalat" w:eastAsia="Times New Roman" w:hAnsi="GHEA Grapalat" w:cs="Times New Roman"/>
          <w:sz w:val="24"/>
          <w:szCs w:val="24"/>
          <w:lang w:eastAsia="ru-RU" w:bidi="ru-RU"/>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8.10.</w:t>
      </w:r>
      <w:r w:rsidRPr="009856DB">
        <w:rPr>
          <w:rFonts w:ascii="GHEA Grapalat" w:eastAsia="Times New Roman" w:hAnsi="GHEA Grapalat" w:cs="Times New Roman"/>
          <w:sz w:val="24"/>
          <w:szCs w:val="24"/>
          <w:lang w:eastAsia="ru-RU" w:bidi="ru-RU"/>
        </w:rPr>
        <w:tab/>
        <w:t xml:space="preserve">После вскрытия и оценки заявок составляется протокол в порядке, </w:t>
      </w:r>
      <w:r w:rsidRPr="009856DB">
        <w:rPr>
          <w:rFonts w:ascii="GHEA Grapalat" w:eastAsia="Times New Roman" w:hAnsi="GHEA Grapalat" w:cs="Times New Roman"/>
          <w:sz w:val="24"/>
          <w:szCs w:val="24"/>
          <w:lang w:eastAsia="ru-RU" w:bidi="ru-RU"/>
        </w:rPr>
        <w:lastRenderedPageBreak/>
        <w:t>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8.11.</w:t>
      </w:r>
      <w:r w:rsidRPr="009856DB">
        <w:rPr>
          <w:rFonts w:ascii="GHEA Grapalat" w:eastAsia="Times New Roman" w:hAnsi="GHEA Grapalat" w:cs="Times New Roman"/>
          <w:sz w:val="24"/>
          <w:szCs w:val="24"/>
          <w:lang w:eastAsia="ru-RU" w:bidi="ru-RU"/>
        </w:rPr>
        <w:tab/>
        <w:t xml:space="preserve">Не позднее чем на следующий рабочий день после завершения заседания по вскрытию и оценке заявок секретарь комиссии: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опубликовывает в бюллетене воспроизведенный (отсканированный) с</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опубликовывает в бюллетене воспроизведенные (отсканированные) с</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val="hy-AM" w:eastAsia="ru-RU" w:bidi="ru-RU"/>
        </w:rPr>
        <w:t>1</w:t>
      </w: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pacing w:val="-4"/>
          <w:sz w:val="24"/>
          <w:szCs w:val="24"/>
          <w:lang w:eastAsia="ru-RU" w:bidi="ru-RU"/>
        </w:rPr>
      </w:pPr>
      <w:r w:rsidRPr="009856DB">
        <w:rPr>
          <w:rFonts w:ascii="GHEA Grapalat" w:eastAsia="Times New Roman" w:hAnsi="GHEA Grapalat" w:cs="Times New Roman"/>
          <w:sz w:val="24"/>
          <w:szCs w:val="24"/>
          <w:lang w:eastAsia="ru-RU" w:bidi="ru-RU"/>
        </w:rPr>
        <w:lastRenderedPageBreak/>
        <w:t>8.15.</w:t>
      </w:r>
      <w:r w:rsidRPr="009856DB">
        <w:rPr>
          <w:rFonts w:ascii="GHEA Grapalat" w:eastAsia="Times New Roman" w:hAnsi="GHEA Grapalat" w:cs="Times New Roman"/>
          <w:sz w:val="24"/>
          <w:szCs w:val="24"/>
          <w:lang w:eastAsia="ru-RU" w:bidi="ru-RU"/>
        </w:rPr>
        <w:tab/>
      </w:r>
      <w:r w:rsidRPr="009856DB">
        <w:rPr>
          <w:rFonts w:ascii="GHEA Grapalat" w:eastAsia="Times New Roman" w:hAnsi="GHEA Grapalat" w:cs="Times New Roman"/>
          <w:spacing w:val="-4"/>
          <w:sz w:val="24"/>
          <w:szCs w:val="24"/>
          <w:lang w:eastAsia="ru-RU" w:bidi="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8.16.</w:t>
      </w:r>
      <w:r w:rsidRPr="009856DB">
        <w:rPr>
          <w:rFonts w:ascii="GHEA Grapalat" w:eastAsia="Times New Roman" w:hAnsi="GHEA Grapalat" w:cs="Times New Roman"/>
          <w:sz w:val="24"/>
          <w:szCs w:val="24"/>
          <w:lang w:eastAsia="ru-RU" w:bidi="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val="hy-AM" w:eastAsia="ru-RU" w:bidi="ru-RU"/>
        </w:rPr>
        <w:t>1</w:t>
      </w:r>
      <w:r w:rsidRPr="009856DB">
        <w:rPr>
          <w:rFonts w:ascii="GHEA Grapalat" w:eastAsia="Times New Roman" w:hAnsi="GHEA Grapalat" w:cs="Times New Roman"/>
          <w:sz w:val="24"/>
          <w:szCs w:val="24"/>
          <w:lang w:eastAsia="ru-RU" w:bidi="ru-RU"/>
        </w:rPr>
        <w:t>7.</w:t>
      </w:r>
      <w:r w:rsidRPr="009856DB">
        <w:rPr>
          <w:rFonts w:ascii="GHEA Grapalat" w:eastAsia="Times New Roman" w:hAnsi="GHEA Grapalat" w:cs="Times New Roman"/>
          <w:sz w:val="24"/>
          <w:szCs w:val="24"/>
          <w:lang w:eastAsia="ru-RU" w:bidi="ru-RU"/>
        </w:rPr>
        <w:tab/>
        <w:t>Оценка заявок и определение отобранного участника осуществляются по отдельным лотам</w:t>
      </w:r>
      <w:r w:rsidRPr="009856DB">
        <w:rPr>
          <w:rFonts w:ascii="GHEA Grapalat" w:eastAsia="Times New Roman" w:hAnsi="GHEA Grapalat" w:cs="Times New Roman"/>
          <w:sz w:val="24"/>
          <w:szCs w:val="24"/>
          <w:vertAlign w:val="superscript"/>
          <w:lang w:eastAsia="ru-RU" w:bidi="ru-RU"/>
        </w:rPr>
        <w:footnoteReference w:customMarkFollows="1" w:id="7"/>
        <w:t>11</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8.18.</w:t>
      </w:r>
      <w:r w:rsidRPr="009856DB">
        <w:rPr>
          <w:rFonts w:ascii="GHEA Grapalat" w:eastAsia="Times New Roman" w:hAnsi="GHEA Grapalat" w:cs="Times New Roman"/>
          <w:sz w:val="24"/>
          <w:szCs w:val="24"/>
          <w:lang w:eastAsia="ru-RU" w:bidi="ru-RU"/>
        </w:rPr>
        <w:tab/>
        <w:t>В случае если отобранный участник не заключает (отказывается</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 применением процедуры, установленной пунктами 8.12-8.19 части 1 настоящего Приглашения.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8.19.</w:t>
      </w:r>
      <w:r w:rsidRPr="009856DB">
        <w:rPr>
          <w:rFonts w:ascii="GHEA Grapalat" w:eastAsia="Times New Roman" w:hAnsi="GHEA Grapalat" w:cs="Times New Roman"/>
          <w:sz w:val="24"/>
          <w:szCs w:val="24"/>
          <w:lang w:eastAsia="ru-RU" w:bidi="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8.20.</w:t>
      </w:r>
      <w:r w:rsidRPr="009856DB">
        <w:rPr>
          <w:rFonts w:ascii="GHEA Grapalat" w:eastAsia="Times New Roman" w:hAnsi="GHEA Grapalat" w:cs="Times New Roman"/>
          <w:sz w:val="24"/>
          <w:szCs w:val="24"/>
          <w:lang w:eastAsia="ru-RU" w:bidi="ru-RU"/>
        </w:rPr>
        <w:tab/>
        <w:t>С целью применения пункта 8.19. части 1 настоящего приглашения может быть созвано внеочередное заседание комиссии.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pacing w:val="-6"/>
          <w:sz w:val="24"/>
          <w:szCs w:val="24"/>
          <w:lang w:eastAsia="ru-RU" w:bidi="ru-RU"/>
        </w:rPr>
        <w:t>8.21.</w:t>
      </w:r>
      <w:r w:rsidRPr="009856DB">
        <w:rPr>
          <w:rFonts w:ascii="GHEA Grapalat" w:eastAsia="Times New Roman" w:hAnsi="GHEA Grapalat" w:cs="Times New Roman"/>
          <w:spacing w:val="-6"/>
          <w:sz w:val="24"/>
          <w:szCs w:val="24"/>
          <w:lang w:eastAsia="ru-RU" w:bidi="ru-RU"/>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856DB">
        <w:rPr>
          <w:rFonts w:ascii="GHEA Grapalat" w:eastAsia="Times New Roman" w:hAnsi="GHEA Grapalat" w:cs="Times New Roman"/>
          <w:sz w:val="24"/>
          <w:szCs w:val="24"/>
          <w:lang w:eastAsia="ru-RU" w:bidi="ru-RU"/>
        </w:rPr>
        <w:t xml:space="preserve"> Решение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заключении договора содержит краткую информацию об оценке заявок,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причинах, обосновывающих выбор отобранного участника, и объявление 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периоде ожидания.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 xml:space="preserve">8.22. Периодом ожидания является период времени между днем, следующим за </w:t>
      </w:r>
      <w:r w:rsidRPr="009856DB">
        <w:rPr>
          <w:rFonts w:ascii="GHEA Grapalat" w:eastAsia="Times New Roman" w:hAnsi="GHEA Grapalat" w:cs="Times New Roman"/>
          <w:sz w:val="24"/>
          <w:szCs w:val="24"/>
          <w:lang w:eastAsia="ru-RU" w:bidi="ru-RU"/>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109A5" w:rsidRPr="009856DB" w:rsidRDefault="005109A5" w:rsidP="005109A5">
      <w:pPr>
        <w:widowControl w:val="0"/>
        <w:spacing w:line="240" w:lineRule="auto"/>
        <w:ind w:firstLine="567"/>
        <w:jc w:val="both"/>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sz w:val="24"/>
          <w:szCs w:val="24"/>
          <w:lang w:eastAsia="ru-RU" w:bidi="ru-RU"/>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109A5" w:rsidRPr="009856DB" w:rsidRDefault="005109A5" w:rsidP="005109A5">
      <w:pPr>
        <w:widowControl w:val="0"/>
        <w:spacing w:line="240" w:lineRule="auto"/>
        <w:jc w:val="center"/>
        <w:rPr>
          <w:rFonts w:ascii="GHEA Grapalat" w:eastAsia="Times New Roman" w:hAnsi="GHEA Grapalat" w:cs="Arial"/>
          <w:b/>
          <w:iCs/>
          <w:sz w:val="24"/>
          <w:szCs w:val="24"/>
          <w:lang w:eastAsia="ru-RU" w:bidi="ru-RU"/>
        </w:rPr>
      </w:pPr>
      <w:r w:rsidRPr="009856DB">
        <w:rPr>
          <w:rFonts w:ascii="GHEA Grapalat" w:eastAsia="Times New Roman" w:hAnsi="GHEA Grapalat" w:cs="Times New Roman"/>
          <w:b/>
          <w:sz w:val="24"/>
          <w:szCs w:val="24"/>
          <w:lang w:eastAsia="ru-RU" w:bidi="ru-RU"/>
        </w:rPr>
        <w:t xml:space="preserve">9. ЗАКЛЮЧЕНИЕ ДОГОВОРА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9.1.</w:t>
      </w:r>
      <w:r w:rsidRPr="009856DB">
        <w:rPr>
          <w:rFonts w:ascii="GHEA Grapalat" w:eastAsia="Times New Roman" w:hAnsi="GHEA Grapalat" w:cs="Times New Roman"/>
          <w:sz w:val="24"/>
          <w:szCs w:val="24"/>
          <w:lang w:eastAsia="ru-RU" w:bidi="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9.2.</w:t>
      </w:r>
      <w:r w:rsidRPr="009856DB">
        <w:rPr>
          <w:rFonts w:ascii="GHEA Grapalat" w:eastAsia="Times New Roman" w:hAnsi="GHEA Grapalat" w:cs="Times New Roman"/>
          <w:sz w:val="24"/>
          <w:szCs w:val="24"/>
          <w:lang w:eastAsia="ru-RU" w:bidi="ru-RU"/>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9.3.</w:t>
      </w:r>
      <w:r w:rsidRPr="009856DB">
        <w:rPr>
          <w:rFonts w:ascii="GHEA Grapalat" w:eastAsia="Times New Roman" w:hAnsi="GHEA Grapalat" w:cs="Times New Roman"/>
          <w:sz w:val="24"/>
          <w:szCs w:val="24"/>
          <w:lang w:eastAsia="ru-RU" w:bidi="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9.4.</w:t>
      </w:r>
      <w:r w:rsidRPr="009856DB">
        <w:rPr>
          <w:rFonts w:ascii="GHEA Grapalat" w:eastAsia="Times New Roman" w:hAnsi="GHEA Grapalat" w:cs="Times New Roman"/>
          <w:sz w:val="24"/>
          <w:szCs w:val="24"/>
          <w:lang w:eastAsia="ru-RU" w:bidi="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9.5.</w:t>
      </w:r>
      <w:r w:rsidRPr="009856DB">
        <w:rPr>
          <w:rFonts w:ascii="GHEA Grapalat" w:eastAsia="Times New Roman" w:hAnsi="GHEA Grapalat" w:cs="Times New Roman"/>
          <w:sz w:val="24"/>
          <w:szCs w:val="24"/>
          <w:lang w:eastAsia="ru-RU" w:bidi="ru-RU"/>
        </w:rPr>
        <w:tab/>
        <w:t>До истечения срока, предусмотренного пунктом 9.</w:t>
      </w:r>
      <w:r w:rsidRPr="009856DB">
        <w:rPr>
          <w:rFonts w:ascii="GHEA Grapalat" w:eastAsia="Times New Roman" w:hAnsi="GHEA Grapalat" w:cs="Times New Roman"/>
          <w:sz w:val="24"/>
          <w:szCs w:val="24"/>
          <w:lang w:val="hy-AM" w:eastAsia="ru-RU" w:bidi="ru-RU"/>
        </w:rPr>
        <w:t>4</w:t>
      </w:r>
      <w:r w:rsidRPr="009856DB">
        <w:rPr>
          <w:rFonts w:ascii="GHEA Grapalat" w:eastAsia="Times New Roman" w:hAnsi="GHEA Grapalat" w:cs="Times New Roman"/>
          <w:sz w:val="24"/>
          <w:szCs w:val="24"/>
          <w:lang w:eastAsia="ru-RU" w:bidi="ru-RU"/>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109A5" w:rsidRPr="009856DB" w:rsidRDefault="005109A5" w:rsidP="005109A5">
      <w:pPr>
        <w:widowControl w:val="0"/>
        <w:spacing w:line="240" w:lineRule="auto"/>
        <w:jc w:val="center"/>
        <w:rPr>
          <w:rFonts w:ascii="GHEA Grapalat" w:eastAsia="Times New Roman" w:hAnsi="GHEA Grapalat" w:cs="Arial"/>
          <w:b/>
          <w:iCs/>
          <w:sz w:val="24"/>
          <w:szCs w:val="24"/>
          <w:lang w:eastAsia="ru-RU" w:bidi="ru-RU"/>
        </w:rPr>
      </w:pPr>
      <w:r w:rsidRPr="009856DB">
        <w:rPr>
          <w:rFonts w:ascii="GHEA Grapalat" w:eastAsia="Times New Roman" w:hAnsi="GHEA Grapalat" w:cs="Times New Roman"/>
          <w:b/>
          <w:sz w:val="24"/>
          <w:szCs w:val="24"/>
          <w:lang w:eastAsia="ru-RU" w:bidi="ru-RU"/>
        </w:rPr>
        <w:t xml:space="preserve">10. ОБЕСПЕЧЕНИЯ КВАЛИФИКАЦИИ И ДОГОВОРА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10.1.</w:t>
      </w:r>
      <w:r w:rsidRPr="009856DB">
        <w:rPr>
          <w:rFonts w:ascii="GHEA Grapalat" w:eastAsia="Times New Roman" w:hAnsi="GHEA Grapalat" w:cs="Times New Roman"/>
          <w:sz w:val="24"/>
          <w:szCs w:val="24"/>
          <w:lang w:eastAsia="ru-RU" w:bidi="ru-RU"/>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10.2 Размер обеспечения квалификации равен 15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9856DB">
        <w:rPr>
          <w:rFonts w:ascii="GHEA Grapalat" w:eastAsia="Times New Roman" w:hAnsi="GHEA Grapalat" w:cs="Times New Roman"/>
          <w:sz w:val="24"/>
          <w:szCs w:val="24"/>
          <w:vertAlign w:val="superscript"/>
          <w:lang w:eastAsia="ru-RU" w:bidi="ru-RU"/>
        </w:rPr>
        <w:t>11.1</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9856DB">
        <w:rPr>
          <w:rFonts w:ascii="GHEA Grapalat" w:eastAsia="Times New Roman" w:hAnsi="GHEA Grapalat" w:cs="Times New Roman"/>
          <w:sz w:val="24"/>
          <w:szCs w:val="24"/>
          <w:lang w:eastAsia="ru-RU" w:bidi="ru-RU"/>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856DB">
        <w:rPr>
          <w:rFonts w:ascii="GHEA Grapalat" w:eastAsia="Times New Roman" w:hAnsi="GHEA Grapalat" w:cs="Sylfaen"/>
          <w:sz w:val="24"/>
          <w:szCs w:val="24"/>
          <w:lang w:eastAsia="ru-RU" w:bidi="ru-RU"/>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Sylfaen"/>
          <w:sz w:val="24"/>
          <w:szCs w:val="24"/>
          <w:lang w:eastAsia="ru-RU" w:bidi="ru-RU"/>
        </w:rPr>
        <w:t>Обеспечение квалификации в виде гарантии отобранный участник представляет согласно приложению 4 или приложению 4.1.</w:t>
      </w:r>
      <w:r w:rsidRPr="009856DB">
        <w:rPr>
          <w:rFonts w:ascii="GHEA Grapalat" w:eastAsia="Times New Roman" w:hAnsi="GHEA Grapalat" w:cs="Times New Roman"/>
          <w:sz w:val="24"/>
          <w:szCs w:val="24"/>
          <w:vertAlign w:val="superscript"/>
          <w:lang w:eastAsia="ru-RU" w:bidi="ru-RU"/>
        </w:rPr>
        <w:footnoteReference w:customMarkFollows="1" w:id="8"/>
        <w:t>12</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10.3.</w:t>
      </w:r>
      <w:r w:rsidRPr="009856DB">
        <w:rPr>
          <w:rFonts w:ascii="GHEA Grapalat" w:eastAsia="Times New Roman" w:hAnsi="GHEA Grapalat" w:cs="Times New Roman"/>
          <w:sz w:val="24"/>
          <w:szCs w:val="24"/>
          <w:lang w:eastAsia="ru-RU" w:bidi="ru-RU"/>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9856DB">
        <w:rPr>
          <w:rFonts w:ascii="GHEA Grapalat" w:eastAsia="Times New Roman" w:hAnsi="GHEA Grapalat" w:cs="Times New Roman"/>
          <w:sz w:val="24"/>
          <w:szCs w:val="24"/>
          <w:vertAlign w:val="superscript"/>
          <w:lang w:eastAsia="ru-RU" w:bidi="ru-RU"/>
        </w:rPr>
        <w:footnoteReference w:customMarkFollows="1" w:id="9"/>
        <w:t>13</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Если процедура закупки организована по лотам и участник признается отобранным участником по более чем одному лоту,</w:t>
      </w:r>
      <w:r w:rsidRPr="009856DB">
        <w:rPr>
          <w:rFonts w:ascii="GHEA Grapalat" w:eastAsia="Times New Roman" w:hAnsi="GHEA Grapalat" w:cs="Sylfaen"/>
          <w:sz w:val="24"/>
          <w:szCs w:val="24"/>
          <w:lang w:eastAsia="ru-RU" w:bidi="ru-RU"/>
        </w:rPr>
        <w:t xml:space="preserve"> то он может предоставить обеспечение договора как </w:t>
      </w:r>
      <w:r w:rsidRPr="009856DB">
        <w:rPr>
          <w:rFonts w:ascii="GHEA Grapalat" w:eastAsia="Times New Roman" w:hAnsi="GHEA Grapalat" w:cs="Times New Roman"/>
          <w:sz w:val="24"/>
          <w:szCs w:val="24"/>
          <w:lang w:eastAsia="ru-RU" w:bidi="ru-RU"/>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Обеспечение договора, представленное в виде наличных денег, должно быть перечислено на казначейский счет</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"900008000664", открытый в Центральном казначействе на имя уполномоченного органа.</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9856DB">
        <w:rPr>
          <w:rFonts w:ascii="GHEA Grapalat" w:eastAsia="Times New Roman" w:hAnsi="GHEA Grapalat" w:cs="Sylfaen"/>
          <w:sz w:val="24"/>
          <w:szCs w:val="24"/>
          <w:lang w:eastAsia="ru-RU" w:bidi="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sz w:val="24"/>
          <w:szCs w:val="24"/>
          <w:lang w:eastAsia="ru-RU" w:bidi="ru-RU"/>
        </w:rPr>
        <w:t>10.5.</w:t>
      </w:r>
      <w:r w:rsidRPr="009856DB">
        <w:rPr>
          <w:rFonts w:ascii="GHEA Grapalat" w:eastAsia="Times New Roman" w:hAnsi="GHEA Grapalat" w:cs="Times New Roman"/>
          <w:sz w:val="24"/>
          <w:szCs w:val="24"/>
          <w:lang w:eastAsia="ru-RU" w:bidi="ru-RU"/>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856DB">
        <w:rPr>
          <w:rFonts w:ascii="GHEA Grapalat" w:eastAsia="Times New Roman" w:hAnsi="GHEA Grapalat" w:cs="Times New Roman"/>
          <w:sz w:val="24"/>
          <w:szCs w:val="24"/>
          <w:lang w:eastAsia="ru-RU" w:bidi="ru-RU"/>
        </w:rPr>
        <w:lastRenderedPageBreak/>
        <w:t>обеспечение предоплаты — в размере предоплаты, в виде банковской гарантии (Приложение 5.2).</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sz w:val="24"/>
          <w:szCs w:val="24"/>
          <w:lang w:eastAsia="ru-RU" w:bidi="ru-RU"/>
        </w:rPr>
        <w:tab/>
      </w:r>
    </w:p>
    <w:p w:rsidR="005109A5" w:rsidRPr="009856DB" w:rsidRDefault="005109A5" w:rsidP="005109A5">
      <w:pPr>
        <w:widowControl w:val="0"/>
        <w:spacing w:line="240" w:lineRule="auto"/>
        <w:jc w:val="center"/>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11. ОБЪЯВЛЕНИЕ ПРОЦЕДУРЫ НЕСОСТОЯВШЕЙСЯ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11.1.</w:t>
      </w:r>
      <w:r w:rsidRPr="009856DB">
        <w:rPr>
          <w:rFonts w:ascii="GHEA Grapalat" w:eastAsia="Times New Roman" w:hAnsi="GHEA Grapalat" w:cs="Times New Roman"/>
          <w:sz w:val="24"/>
          <w:szCs w:val="24"/>
          <w:lang w:eastAsia="ru-RU" w:bidi="ru-RU"/>
        </w:rPr>
        <w:tab/>
        <w:t>Согласно статье 37 Закона, Комиссия объявляет настоящую процедуру несостоявшейся, если: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ни одна из заявок не соответствует условиям приглашения;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9856DB">
        <w:rPr>
          <w:rFonts w:ascii="Times New Roman" w:eastAsia="Times New Roman" w:hAnsi="Times New Roman" w:cs="Times New Roman"/>
          <w:sz w:val="24"/>
          <w:szCs w:val="24"/>
          <w:lang w:val="en-US" w:eastAsia="ru-RU" w:bidi="ru-RU"/>
        </w:rPr>
        <w:t> </w:t>
      </w:r>
      <w:r w:rsidRPr="009856DB">
        <w:rPr>
          <w:rFonts w:ascii="GHEA Grapalat" w:eastAsia="Times New Roman" w:hAnsi="GHEA Grapalat" w:cs="Times New Roman"/>
          <w:sz w:val="24"/>
          <w:szCs w:val="24"/>
          <w:lang w:eastAsia="ru-RU" w:bidi="ru-RU"/>
        </w:rPr>
        <w:t>— Совета попечителей</w:t>
      </w:r>
      <w:r w:rsidRPr="009856DB">
        <w:rPr>
          <w:rFonts w:ascii="GHEA Grapalat" w:eastAsia="Times New Roman" w:hAnsi="GHEA Grapalat" w:cs="Times New Roman"/>
          <w:sz w:val="24"/>
          <w:szCs w:val="24"/>
          <w:vertAlign w:val="superscript"/>
          <w:lang w:eastAsia="ru-RU" w:bidi="ru-RU"/>
        </w:rPr>
        <w:footnoteReference w:customMarkFollows="1" w:id="10"/>
        <w:t>14</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не подано ни одной заявки;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договор не заключается.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11.2.</w:t>
      </w:r>
      <w:r w:rsidRPr="009856DB">
        <w:rPr>
          <w:rFonts w:ascii="GHEA Grapalat" w:eastAsia="Times New Roman" w:hAnsi="GHEA Grapalat" w:cs="Times New Roman"/>
          <w:sz w:val="24"/>
          <w:szCs w:val="24"/>
          <w:lang w:eastAsia="ru-RU" w:bidi="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12. ПРАВО УЧАСТНИКА И ПОРЯДОК ОБЖАЛОВАНИЯ ИМ </w:t>
      </w:r>
      <w:r w:rsidRPr="009856DB">
        <w:rPr>
          <w:rFonts w:ascii="GHEA Grapalat" w:eastAsia="Times New Roman" w:hAnsi="GHEA Grapalat" w:cs="Times New Roman"/>
          <w:b/>
          <w:sz w:val="24"/>
          <w:szCs w:val="24"/>
          <w:lang w:eastAsia="ru-RU" w:bidi="ru-RU"/>
        </w:rPr>
        <w:br/>
        <w:t>ДЕЙСТВИЙ И (ИЛИ) ПРИНЯТЫХ РЕШЕНИЙ, СВЯЗАННЫХ</w:t>
      </w:r>
      <w:r w:rsidRPr="009856DB">
        <w:rPr>
          <w:rFonts w:ascii="Courier New" w:eastAsia="Times New Roman" w:hAnsi="Courier New" w:cs="Courier New"/>
          <w:b/>
          <w:sz w:val="24"/>
          <w:szCs w:val="24"/>
          <w:lang w:val="en-US" w:eastAsia="ru-RU" w:bidi="ru-RU"/>
        </w:rPr>
        <w:t> </w:t>
      </w:r>
      <w:r w:rsidRPr="009856DB">
        <w:rPr>
          <w:rFonts w:ascii="GHEA Grapalat" w:eastAsia="Times New Roman" w:hAnsi="GHEA Grapalat" w:cs="Times New Roman"/>
          <w:b/>
          <w:sz w:val="24"/>
          <w:szCs w:val="24"/>
          <w:lang w:eastAsia="ru-RU" w:bidi="ru-RU"/>
        </w:rPr>
        <w:t>С</w:t>
      </w:r>
      <w:r w:rsidRPr="009856DB">
        <w:rPr>
          <w:rFonts w:ascii="Courier New" w:eastAsia="Times New Roman" w:hAnsi="Courier New" w:cs="Courier New"/>
          <w:b/>
          <w:sz w:val="24"/>
          <w:szCs w:val="24"/>
          <w:lang w:val="en-US" w:eastAsia="ru-RU" w:bidi="ru-RU"/>
        </w:rPr>
        <w:t> </w:t>
      </w:r>
      <w:r w:rsidRPr="009856DB">
        <w:rPr>
          <w:rFonts w:ascii="GHEA Grapalat" w:eastAsia="Times New Roman" w:hAnsi="GHEA Grapalat" w:cs="Times New Roman"/>
          <w:b/>
          <w:sz w:val="24"/>
          <w:szCs w:val="24"/>
          <w:lang w:eastAsia="ru-RU" w:bidi="ru-RU"/>
        </w:rPr>
        <w:t>ПРОЦЕССОМ ЗАКУПКИ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w:t>
      </w:r>
      <w:r w:rsidRPr="009856DB">
        <w:rPr>
          <w:rFonts w:ascii="GHEA Grapalat" w:eastAsia="Times New Roman" w:hAnsi="GHEA Grapalat" w:cs="Times New Roman"/>
          <w:sz w:val="24"/>
          <w:szCs w:val="24"/>
          <w:lang w:eastAsia="ru-RU" w:bidi="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12.2.</w:t>
      </w:r>
      <w:r w:rsidRPr="009856DB">
        <w:rPr>
          <w:rFonts w:ascii="GHEA Grapalat" w:eastAsia="Times New Roman" w:hAnsi="GHEA Grapalat" w:cs="Times New Roman"/>
          <w:sz w:val="24"/>
          <w:szCs w:val="24"/>
          <w:lang w:eastAsia="ru-RU" w:bidi="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12.3.</w:t>
      </w:r>
      <w:r w:rsidRPr="009856DB">
        <w:rPr>
          <w:rFonts w:ascii="GHEA Grapalat" w:eastAsia="Times New Roman" w:hAnsi="GHEA Grapalat" w:cs="Times New Roman"/>
          <w:sz w:val="24"/>
          <w:szCs w:val="24"/>
          <w:lang w:eastAsia="ru-RU" w:bidi="ru-RU"/>
        </w:rPr>
        <w:tab/>
        <w:t>Каждое лицо согласно Закону имеет право:</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 xml:space="preserve">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w:t>
      </w:r>
      <w:r w:rsidRPr="009856DB">
        <w:rPr>
          <w:rFonts w:ascii="GHEA Grapalat" w:eastAsia="Times New Roman" w:hAnsi="GHEA Grapalat" w:cs="Times New Roman"/>
          <w:sz w:val="24"/>
          <w:szCs w:val="24"/>
          <w:lang w:eastAsia="ru-RU" w:bidi="ru-RU"/>
        </w:rPr>
        <w:lastRenderedPageBreak/>
        <w:t>жалобы, утвержден приказом министра финансов РА N 600-Н от 6 декабря 2018 года.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12.4.</w:t>
      </w:r>
      <w:r w:rsidRPr="009856DB">
        <w:rPr>
          <w:rFonts w:ascii="GHEA Grapalat" w:eastAsia="Times New Roman" w:hAnsi="GHEA Grapalat" w:cs="Times New Roman"/>
          <w:sz w:val="24"/>
          <w:szCs w:val="24"/>
          <w:lang w:eastAsia="ru-RU" w:bidi="ru-RU"/>
        </w:rPr>
        <w:tab/>
        <w:t>Если подавшее жалобу лицо обжалует:</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решение о заключении договора, то жалоба подается в период ожидания, предусмотренный пунктом 8.22 части 1 настоящего Приглашения;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характеристики предмета закупки или требования приглашения, то</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 xml:space="preserve">жалоба подается до истечения окончательного срока подачи заявок.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12.5.</w:t>
      </w:r>
      <w:r w:rsidRPr="009856DB">
        <w:rPr>
          <w:rFonts w:ascii="GHEA Grapalat" w:eastAsia="Times New Roman" w:hAnsi="GHEA Grapalat" w:cs="Times New Roman"/>
          <w:sz w:val="24"/>
          <w:szCs w:val="24"/>
          <w:lang w:eastAsia="ru-RU" w:bidi="ru-RU"/>
        </w:rPr>
        <w:tab/>
        <w:t>Жалоба подается лицу, рассматривающему связанные с закупками жалобы, в письменной форме, подписанной, с включением в нее:</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наименования (имени, фамилии, копии документа, удостоверяющего личность) и адреса подавшего жалобу 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наименования и адреса заказчика;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кода и предмета обжалуемой процедуры закупки;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предмета спора и требования подавшего жалобу лица;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фактических и правовых оснований жалобы, доказательств по ней;</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7)</w:t>
      </w:r>
      <w:r w:rsidRPr="009856DB">
        <w:rPr>
          <w:rFonts w:ascii="GHEA Grapalat" w:eastAsia="Times New Roman" w:hAnsi="GHEA Grapalat" w:cs="Times New Roman"/>
          <w:sz w:val="24"/>
          <w:szCs w:val="24"/>
          <w:lang w:eastAsia="ru-RU" w:bidi="ru-RU"/>
        </w:rPr>
        <w:tab/>
        <w:t>наименования и номера счета того банка, которому в случае удовлетворения жалобы должна быть обратно перечислена плата;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eastAsia="ru-RU" w:bidi="ru-RU"/>
        </w:rPr>
        <w:tab/>
        <w:t>иных необходимых сведений.</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9856DB">
          <w:rPr>
            <w:rFonts w:ascii="GHEA Grapalat" w:eastAsia="Times New Roman" w:hAnsi="GHEA Grapalat" w:cs="Times New Roman"/>
            <w:color w:val="0000FF"/>
            <w:sz w:val="24"/>
            <w:szCs w:val="24"/>
            <w:u w:val="single"/>
            <w:lang w:eastAsia="ru-RU" w:bidi="ru-RU"/>
          </w:rPr>
          <w:t>secretariat@minfin.am</w:t>
        </w:r>
      </w:hyperlink>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12.7.</w:t>
      </w:r>
      <w:r w:rsidRPr="009856DB">
        <w:rPr>
          <w:rFonts w:ascii="GHEA Grapalat" w:eastAsia="Times New Roman" w:hAnsi="GHEA Grapalat" w:cs="Times New Roman"/>
          <w:sz w:val="24"/>
          <w:szCs w:val="24"/>
          <w:lang w:eastAsia="ru-RU" w:bidi="ru-RU"/>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уполномоченный орган копию документа, удостоверяющего внесение платы за</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лицу посредством совершения перевода на указанный банковский счет.</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12.7.</w:t>
      </w:r>
      <w:r w:rsidRPr="009856DB">
        <w:rPr>
          <w:rFonts w:ascii="GHEA Grapalat" w:eastAsia="Times New Roman" w:hAnsi="GHEA Grapalat" w:cs="Times New Roman"/>
          <w:sz w:val="24"/>
          <w:szCs w:val="24"/>
          <w:lang w:eastAsia="ru-RU" w:bidi="ru-RU"/>
        </w:rPr>
        <w:tab/>
      </w:r>
      <w:r w:rsidRPr="009856DB">
        <w:rPr>
          <w:rFonts w:ascii="GHEA Grapalat" w:eastAsia="Times New Roman" w:hAnsi="GHEA Grapalat" w:cs="Times New Roman"/>
          <w:sz w:val="24"/>
          <w:szCs w:val="24"/>
          <w:lang w:eastAsia="ru-RU" w:bidi="ru-RU"/>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9856DB">
        <w:rPr>
          <w:rFonts w:ascii="GHEA Grapalat" w:eastAsia="Times New Roman" w:hAnsi="GHEA Grapalat" w:cs="Times New Roman"/>
          <w:sz w:val="24"/>
          <w:szCs w:val="24"/>
          <w:lang w:val="hy-AM" w:eastAsia="ru-RU" w:bidi="ru-RU"/>
        </w:rPr>
        <w:t>8</w:t>
      </w:r>
      <w:r w:rsidRPr="009856DB">
        <w:rPr>
          <w:rFonts w:ascii="GHEA Grapalat" w:eastAsia="Times New Roman" w:hAnsi="GHEA Grapalat" w:cs="Times New Roman"/>
          <w:sz w:val="24"/>
          <w:szCs w:val="24"/>
          <w:lang w:eastAsia="ru-RU" w:bidi="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12.11.</w:t>
      </w:r>
      <w:r w:rsidRPr="009856DB">
        <w:rPr>
          <w:rFonts w:ascii="GHEA Grapalat" w:eastAsia="Times New Roman" w:hAnsi="GHEA Grapalat" w:cs="Times New Roman"/>
          <w:sz w:val="24"/>
          <w:szCs w:val="24"/>
          <w:lang w:eastAsia="ru-RU" w:bidi="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12.12.</w:t>
      </w:r>
      <w:r w:rsidRPr="009856DB">
        <w:rPr>
          <w:rFonts w:ascii="GHEA Grapalat" w:eastAsia="Times New Roman" w:hAnsi="GHEA Grapalat" w:cs="Times New Roman"/>
          <w:sz w:val="24"/>
          <w:szCs w:val="24"/>
          <w:lang w:eastAsia="ru-RU" w:bidi="ru-RU"/>
        </w:rPr>
        <w:tab/>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w:t>
      </w:r>
      <w:r w:rsidRPr="009856DB">
        <w:rPr>
          <w:rFonts w:ascii="GHEA Grapalat" w:eastAsia="Times New Roman" w:hAnsi="GHEA Grapalat" w:cs="Times New Roman"/>
          <w:sz w:val="24"/>
          <w:szCs w:val="24"/>
          <w:lang w:eastAsia="ru-RU" w:bidi="ru-RU"/>
        </w:rPr>
        <w:lastRenderedPageBreak/>
        <w:t>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12.13.</w:t>
      </w:r>
      <w:r w:rsidRPr="009856DB">
        <w:rPr>
          <w:rFonts w:ascii="GHEA Grapalat" w:eastAsia="Times New Roman" w:hAnsi="GHEA Grapalat" w:cs="Times New Roman"/>
          <w:sz w:val="24"/>
          <w:szCs w:val="24"/>
          <w:lang w:eastAsia="ru-RU" w:bidi="ru-RU"/>
        </w:rPr>
        <w:tab/>
        <w:t>Лицо, рассматривающее связанные с закупками жалобы:</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вправе принимать следующие решения относительно действий или бездействия заказчика и Комиссии: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запретить выполнение определенных действий и принятие решений;</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принимает решение о включении участника в список участников, не</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имеющих права на участие в процессе закупок;</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ведет учет решений, принятых лицом, рассматривающим жалобы в</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связи с закупками, и осуществляет контроль над их исполнением.</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12.14.</w:t>
      </w:r>
      <w:r w:rsidRPr="009856DB">
        <w:rPr>
          <w:rFonts w:ascii="GHEA Grapalat" w:eastAsia="Times New Roman" w:hAnsi="GHEA Grapalat" w:cs="Times New Roman"/>
          <w:sz w:val="24"/>
          <w:szCs w:val="24"/>
          <w:lang w:eastAsia="ru-RU" w:bidi="ru-RU"/>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12.15.</w:t>
      </w:r>
      <w:r w:rsidRPr="009856DB">
        <w:rPr>
          <w:rFonts w:ascii="GHEA Grapalat" w:eastAsia="Times New Roman" w:hAnsi="GHEA Grapalat" w:cs="Times New Roman"/>
          <w:sz w:val="24"/>
          <w:szCs w:val="24"/>
          <w:lang w:eastAsia="ru-RU" w:bidi="ru-RU"/>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9856DB">
        <w:rPr>
          <w:rFonts w:ascii="GHEA Grapalat" w:eastAsia="Times New Roman" w:hAnsi="GHEA Grapalat" w:cs="Times New Roman"/>
          <w:sz w:val="24"/>
          <w:szCs w:val="24"/>
          <w:lang w:val="hy-AM" w:eastAsia="ru-RU" w:bidi="ru-RU"/>
        </w:rPr>
        <w:t>.</w:t>
      </w:r>
      <w:r w:rsidRPr="009856DB">
        <w:rPr>
          <w:rFonts w:ascii="GHEA Grapalat" w:eastAsia="Times New Roman" w:hAnsi="GHEA Grapalat" w:cs="Times New Roman"/>
          <w:sz w:val="24"/>
          <w:szCs w:val="24"/>
          <w:lang w:eastAsia="ru-RU" w:bidi="ru-RU"/>
        </w:rPr>
        <w:t xml:space="preserve"> Заседания онлайн транслируются также в интернете.</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12.16.</w:t>
      </w:r>
      <w:r w:rsidRPr="009856DB">
        <w:rPr>
          <w:rFonts w:ascii="GHEA Grapalat" w:eastAsia="Times New Roman" w:hAnsi="GHEA Grapalat" w:cs="Times New Roman"/>
          <w:sz w:val="24"/>
          <w:szCs w:val="24"/>
          <w:lang w:eastAsia="ru-RU" w:bidi="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12.17.</w:t>
      </w:r>
      <w:r w:rsidRPr="009856DB">
        <w:rPr>
          <w:rFonts w:ascii="GHEA Grapalat" w:eastAsia="Times New Roman" w:hAnsi="GHEA Grapalat" w:cs="Times New Roman"/>
          <w:sz w:val="24"/>
          <w:szCs w:val="24"/>
          <w:lang w:eastAsia="ru-RU" w:bidi="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12.18.</w:t>
      </w:r>
      <w:r w:rsidRPr="009856DB">
        <w:rPr>
          <w:rFonts w:ascii="GHEA Grapalat" w:eastAsia="Times New Roman" w:hAnsi="GHEA Grapalat" w:cs="Times New Roman"/>
          <w:sz w:val="24"/>
          <w:szCs w:val="24"/>
          <w:lang w:eastAsia="ru-RU" w:bidi="ru-RU"/>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109A5" w:rsidRPr="009856DB" w:rsidRDefault="005109A5" w:rsidP="005109A5">
      <w:pPr>
        <w:widowControl w:val="0"/>
        <w:tabs>
          <w:tab w:val="left" w:pos="1276"/>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12.19.</w:t>
      </w:r>
      <w:r w:rsidRPr="009856DB">
        <w:rPr>
          <w:rFonts w:ascii="GHEA Grapalat" w:eastAsia="Times New Roman" w:hAnsi="GHEA Grapalat" w:cs="Times New Roman"/>
          <w:sz w:val="24"/>
          <w:szCs w:val="24"/>
          <w:lang w:eastAsia="ru-RU" w:bidi="ru-RU"/>
        </w:rPr>
        <w:tab/>
        <w:t xml:space="preserve">Представленная лицу, рассматривающему связанные с закупками </w:t>
      </w:r>
      <w:r w:rsidRPr="009856DB">
        <w:rPr>
          <w:rFonts w:ascii="GHEA Grapalat" w:eastAsia="Times New Roman" w:hAnsi="GHEA Grapalat" w:cs="Times New Roman"/>
          <w:sz w:val="24"/>
          <w:szCs w:val="24"/>
          <w:lang w:eastAsia="ru-RU" w:bidi="ru-RU"/>
        </w:rPr>
        <w:lastRenderedPageBreak/>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109A5" w:rsidRPr="009856DB" w:rsidRDefault="005109A5" w:rsidP="005109A5">
      <w:pPr>
        <w:widowControl w:val="0"/>
        <w:spacing w:line="240" w:lineRule="auto"/>
        <w:ind w:firstLine="567"/>
        <w:jc w:val="both"/>
        <w:rPr>
          <w:rFonts w:ascii="GHEA Grapalat" w:eastAsia="Times New Roman" w:hAnsi="GHEA Grapalat" w:cs="Sylfaen"/>
          <w:b/>
          <w:sz w:val="24"/>
          <w:szCs w:val="24"/>
          <w:lang w:eastAsia="ru-RU" w:bidi="ru-RU"/>
        </w:rPr>
      </w:pPr>
      <w:r w:rsidRPr="009856DB">
        <w:rPr>
          <w:rFonts w:ascii="GHEA Grapalat" w:eastAsia="Times New Roman" w:hAnsi="GHEA Grapalat" w:cs="Times New Roman"/>
          <w:sz w:val="24"/>
          <w:szCs w:val="24"/>
          <w:lang w:eastAsia="ru-RU" w:bidi="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5109A5" w:rsidRPr="009856DB" w:rsidRDefault="005109A5" w:rsidP="005109A5">
      <w:pPr>
        <w:widowControl w:val="0"/>
        <w:spacing w:line="240" w:lineRule="auto"/>
        <w:jc w:val="center"/>
        <w:rPr>
          <w:rFonts w:ascii="GHEA Grapalat" w:eastAsia="Times New Roman" w:hAnsi="GHEA Grapalat" w:cs="Sylfaen"/>
          <w:b/>
          <w:sz w:val="24"/>
          <w:szCs w:val="24"/>
          <w:lang w:eastAsia="ru-RU" w:bidi="ru-RU"/>
        </w:rPr>
      </w:pPr>
    </w:p>
    <w:p w:rsidR="005109A5" w:rsidRPr="009856DB" w:rsidRDefault="005109A5" w:rsidP="005109A5">
      <w:pPr>
        <w:spacing w:after="0"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r w:rsidRPr="009856DB">
        <w:rPr>
          <w:rFonts w:ascii="GHEA Grapalat" w:eastAsia="Times New Roman" w:hAnsi="GHEA Grapalat" w:cs="Times New Roman"/>
          <w:b/>
          <w:sz w:val="24"/>
          <w:szCs w:val="24"/>
          <w:lang w:eastAsia="ru-RU" w:bidi="ru-RU"/>
        </w:rPr>
        <w:lastRenderedPageBreak/>
        <w:t>ЧАСТЬ II</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ИНСТРУКЦИЯ ПО СОСТАВЛЕНИЮ </w:t>
      </w:r>
      <w:r w:rsidRPr="009856DB">
        <w:rPr>
          <w:rFonts w:ascii="GHEA Grapalat" w:eastAsia="Times New Roman" w:hAnsi="GHEA Grapalat" w:cs="Times New Roman"/>
          <w:b/>
          <w:sz w:val="24"/>
          <w:szCs w:val="24"/>
          <w:lang w:eastAsia="ru-RU" w:bidi="ru-RU"/>
        </w:rPr>
        <w:br/>
        <w:t>ЗАЯВКИ НА ОТКРЫТЫЙ КОНКУРС</w:t>
      </w:r>
    </w:p>
    <w:p w:rsidR="005109A5" w:rsidRPr="009856DB" w:rsidRDefault="005109A5" w:rsidP="005109A5">
      <w:pPr>
        <w:widowControl w:val="0"/>
        <w:spacing w:line="240" w:lineRule="auto"/>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1. ОБЩИЕ ПОЛОЖЕНИЯ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1.1.</w:t>
      </w:r>
      <w:r w:rsidRPr="009856DB">
        <w:rPr>
          <w:rFonts w:ascii="GHEA Grapalat" w:eastAsia="Times New Roman" w:hAnsi="GHEA Grapalat" w:cs="Times New Roman"/>
          <w:sz w:val="24"/>
          <w:szCs w:val="24"/>
          <w:lang w:eastAsia="ru-RU" w:bidi="ru-RU"/>
        </w:rPr>
        <w:tab/>
        <w:t>Целью настоящей Инструкции является содействие участникам при подготовке заявки.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1.2.</w:t>
      </w:r>
      <w:r w:rsidRPr="009856DB">
        <w:rPr>
          <w:rFonts w:ascii="GHEA Grapalat" w:eastAsia="Times New Roman" w:hAnsi="GHEA Grapalat" w:cs="Times New Roman"/>
          <w:sz w:val="24"/>
          <w:szCs w:val="24"/>
          <w:lang w:eastAsia="ru-RU" w:bidi="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1.3.</w:t>
      </w:r>
      <w:r w:rsidRPr="009856DB">
        <w:rPr>
          <w:rFonts w:ascii="GHEA Grapalat" w:eastAsia="Times New Roman" w:hAnsi="GHEA Grapalat" w:cs="Times New Roman"/>
          <w:sz w:val="24"/>
          <w:szCs w:val="24"/>
          <w:lang w:eastAsia="ru-RU" w:bidi="ru-RU"/>
        </w:rPr>
        <w:tab/>
        <w:t>Кроме армянского языка, заявки могут быть поданы также на английском или русском языке.</w:t>
      </w:r>
    </w:p>
    <w:p w:rsidR="005109A5" w:rsidRPr="009856DB" w:rsidRDefault="005109A5" w:rsidP="005109A5">
      <w:pPr>
        <w:widowControl w:val="0"/>
        <w:spacing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2. ЗАЯВКА НА ПРОЦЕДУРУ</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Участник заявкой представляет утвержденные им:</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2.1.</w:t>
      </w:r>
      <w:r w:rsidRPr="009856DB">
        <w:rPr>
          <w:rFonts w:ascii="GHEA Grapalat" w:eastAsia="Times New Roman" w:hAnsi="GHEA Grapalat" w:cs="Times New Roman"/>
          <w:sz w:val="24"/>
          <w:szCs w:val="24"/>
          <w:lang w:eastAsia="ru-RU" w:bidi="ru-RU"/>
        </w:rPr>
        <w:tab/>
        <w:t>заявление--объявлени</w:t>
      </w:r>
      <w:r w:rsidRPr="009856DB">
        <w:rPr>
          <w:rFonts w:ascii="GHEA Grapalat" w:eastAsia="Times New Roman" w:hAnsi="GHEA Grapalat" w:cs="Times New Roman"/>
          <w:sz w:val="24"/>
          <w:szCs w:val="24"/>
          <w:lang w:val="en-US" w:eastAsia="ru-RU" w:bidi="ru-RU"/>
        </w:rPr>
        <w:t>e</w:t>
      </w:r>
      <w:r w:rsidRPr="009856DB">
        <w:rPr>
          <w:rFonts w:ascii="GHEA Grapalat" w:eastAsia="Times New Roman" w:hAnsi="GHEA Grapalat" w:cs="Times New Roman"/>
          <w:sz w:val="24"/>
          <w:szCs w:val="24"/>
          <w:lang w:eastAsia="ru-RU" w:bidi="ru-RU"/>
        </w:rPr>
        <w:t xml:space="preserve"> на участие в процедуре согласно Приложению №1;</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2.2  копию договора субподряда и данные лица, являющегося стороной этого договора, если Договор будет выполняться через субподряд;</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2.3 договор о совместной деятельности, если участники участвуют в процедуре закупки в порядке совместной деятельности (консорциумом)</w:t>
      </w:r>
      <w:r w:rsidRPr="009856DB">
        <w:rPr>
          <w:rFonts w:ascii="GHEA Grapalat" w:eastAsia="Times New Roman" w:hAnsi="GHEA Grapalat" w:cs="Times New Roman"/>
          <w:sz w:val="24"/>
          <w:szCs w:val="24"/>
          <w:vertAlign w:val="superscript"/>
          <w:lang w:eastAsia="ru-RU" w:bidi="ru-RU"/>
        </w:rPr>
        <w:footnoteReference w:customMarkFollows="1" w:id="11"/>
        <w:t>15</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2.4.</w:t>
      </w:r>
      <w:r w:rsidRPr="009856DB">
        <w:rPr>
          <w:rFonts w:ascii="GHEA Grapalat" w:eastAsia="Times New Roman" w:hAnsi="GHEA Grapalat" w:cs="Times New Roman"/>
          <w:sz w:val="24"/>
          <w:szCs w:val="24"/>
          <w:lang w:eastAsia="ru-RU" w:bidi="ru-RU"/>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sidRPr="009856DB">
        <w:rPr>
          <w:rFonts w:ascii="GHEA Grapalat" w:eastAsia="Times New Roman" w:hAnsi="GHEA Grapalat" w:cs="Times New Roman"/>
          <w:sz w:val="24"/>
          <w:szCs w:val="24"/>
          <w:vertAlign w:val="superscript"/>
          <w:lang w:eastAsia="ru-RU" w:bidi="ru-RU"/>
        </w:rPr>
        <w:footnoteReference w:customMarkFollows="1" w:id="12"/>
        <w:t>16</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2.5.</w:t>
      </w:r>
      <w:r w:rsidRPr="009856DB">
        <w:rPr>
          <w:rFonts w:ascii="GHEA Grapalat" w:eastAsia="Times New Roman" w:hAnsi="GHEA Grapalat" w:cs="Times New Roman"/>
          <w:sz w:val="24"/>
          <w:szCs w:val="24"/>
          <w:lang w:eastAsia="ru-RU" w:bidi="ru-RU"/>
        </w:rPr>
        <w:tab/>
        <w:t>ценовое предложение согласно Приложению №2; Ценовое предложение представляется в форме расчета, состоящего из обобщенных компонентов стоимости</w:t>
      </w:r>
      <w:del w:id="5" w:author="Vardan" w:date="2020-06-03T18:32:00Z">
        <w:r w:rsidRPr="009856DB" w:rsidDel="00C14716">
          <w:rPr>
            <w:rFonts w:ascii="GHEA Grapalat" w:eastAsia="Times New Roman" w:hAnsi="GHEA Grapalat" w:cs="Times New Roman"/>
            <w:sz w:val="24"/>
            <w:szCs w:val="24"/>
            <w:lang w:eastAsia="ru-RU" w:bidi="ru-RU"/>
          </w:rPr>
          <w:delText>,</w:delText>
        </w:r>
      </w:del>
      <w:r w:rsidRPr="009856DB">
        <w:rPr>
          <w:rFonts w:ascii="GHEA Grapalat" w:eastAsia="Times New Roman" w:hAnsi="GHEA Grapalat" w:cs="Times New Roman"/>
          <w:sz w:val="24"/>
          <w:szCs w:val="24"/>
          <w:lang w:eastAsia="ru-RU" w:bidi="ru-RU"/>
        </w:rPr>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5109A5" w:rsidRPr="009856DB" w:rsidRDefault="005109A5" w:rsidP="005109A5">
      <w:pPr>
        <w:widowControl w:val="0"/>
        <w:tabs>
          <w:tab w:val="left" w:pos="1134"/>
        </w:tabs>
        <w:spacing w:line="276"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2.6 При закупке строительных работ:</w:t>
      </w:r>
    </w:p>
    <w:p w:rsidR="005109A5" w:rsidRPr="009856DB" w:rsidRDefault="005109A5" w:rsidP="005109A5">
      <w:pPr>
        <w:spacing w:after="0"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5109A5" w:rsidRPr="009856DB" w:rsidRDefault="005109A5" w:rsidP="005109A5">
      <w:pPr>
        <w:spacing w:after="0" w:line="24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134"/>
        </w:tabs>
        <w:spacing w:line="276"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9856DB">
        <w:rPr>
          <w:rFonts w:ascii="GHEA Grapalat" w:eastAsia="Times New Roman" w:hAnsi="GHEA Grapalat" w:cs="Times New Roman"/>
          <w:sz w:val="24"/>
          <w:szCs w:val="24"/>
          <w:vertAlign w:val="superscript"/>
          <w:lang w:eastAsia="ru-RU" w:bidi="ru-RU"/>
        </w:rPr>
        <w:footnoteReference w:customMarkFollows="1" w:id="13"/>
        <w:t>17</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spacing w:line="360" w:lineRule="auto"/>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360" w:lineRule="auto"/>
        <w:jc w:val="center"/>
        <w:rPr>
          <w:rFonts w:ascii="GHEA Grapalat" w:eastAsia="Times New Roman" w:hAnsi="GHEA Grapalat" w:cs="Sylfaen"/>
          <w:b/>
          <w:sz w:val="24"/>
          <w:szCs w:val="24"/>
          <w:lang w:eastAsia="ru-RU" w:bidi="ru-RU"/>
        </w:rPr>
      </w:pPr>
      <w:r w:rsidRPr="009856DB">
        <w:rPr>
          <w:rFonts w:ascii="GHEA Grapalat" w:eastAsia="Times New Roman" w:hAnsi="GHEA Grapalat" w:cs="Times New Roman"/>
          <w:b/>
          <w:sz w:val="24"/>
          <w:szCs w:val="24"/>
          <w:lang w:eastAsia="ru-RU" w:bidi="ru-RU"/>
        </w:rPr>
        <w:t>3. ПОРЯДОК ПОДГОТОВКИ ЗАЯВКИ</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3.1.</w:t>
      </w:r>
      <w:r w:rsidRPr="009856DB">
        <w:rPr>
          <w:rFonts w:ascii="GHEA Grapalat" w:eastAsia="Times New Roman" w:hAnsi="GHEA Grapalat" w:cs="Times New Roman"/>
          <w:sz w:val="24"/>
          <w:szCs w:val="24"/>
          <w:lang w:eastAsia="ru-RU" w:bidi="ru-RU"/>
        </w:rPr>
        <w:tab/>
        <w:t xml:space="preserve">Участник подает заявку в порядке, установленном настоящим приглашением. </w:t>
      </w:r>
    </w:p>
    <w:p w:rsidR="005109A5" w:rsidRPr="009856DB" w:rsidRDefault="005109A5" w:rsidP="005109A5">
      <w:pPr>
        <w:widowControl w:val="0"/>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исключением документов, представленных либо утвержденных 3-ьей стороной, в случае которых представляется вариант, отксерокопированный с</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109A5" w:rsidRPr="009856DB" w:rsidRDefault="005109A5" w:rsidP="005109A5">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3.2.</w:t>
      </w:r>
      <w:r w:rsidRPr="009856DB">
        <w:rPr>
          <w:rFonts w:ascii="GHEA Grapalat" w:eastAsia="Times New Roman" w:hAnsi="GHEA Grapalat" w:cs="Times New Roman"/>
          <w:sz w:val="24"/>
          <w:szCs w:val="24"/>
          <w:lang w:eastAsia="ru-RU" w:bidi="ru-RU"/>
        </w:rPr>
        <w:tab/>
        <w:t xml:space="preserve">На конверте, указанном в пункте 3.1 настоящей инструкции, на языке составления заявки указываются: </w:t>
      </w:r>
    </w:p>
    <w:p w:rsidR="005109A5" w:rsidRPr="009856DB" w:rsidRDefault="005109A5" w:rsidP="005109A5">
      <w:pPr>
        <w:widowControl w:val="0"/>
        <w:tabs>
          <w:tab w:val="left" w:pos="1134"/>
        </w:tabs>
        <w:spacing w:line="240" w:lineRule="auto"/>
        <w:ind w:firstLine="567"/>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наименование заказчика и место (адрес) подачи заявки;</w:t>
      </w:r>
    </w:p>
    <w:p w:rsidR="005109A5" w:rsidRPr="009856DB" w:rsidRDefault="005109A5" w:rsidP="005109A5">
      <w:pPr>
        <w:widowControl w:val="0"/>
        <w:tabs>
          <w:tab w:val="left" w:pos="1134"/>
          <w:tab w:val="left" w:pos="628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код процедуры;</w:t>
      </w:r>
      <w:r w:rsidRPr="009856DB">
        <w:rPr>
          <w:rFonts w:ascii="GHEA Grapalat" w:eastAsia="Times New Roman" w:hAnsi="GHEA Grapalat" w:cs="Times New Roman"/>
          <w:sz w:val="24"/>
          <w:szCs w:val="24"/>
          <w:lang w:eastAsia="ru-RU" w:bidi="ru-RU"/>
        </w:rPr>
        <w:tab/>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слова “не вскрывать до заседания по вскрытию заявок”;</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4)</w:t>
      </w:r>
      <w:r w:rsidRPr="009856DB">
        <w:rPr>
          <w:rFonts w:ascii="GHEA Grapalat" w:eastAsia="Times New Roman" w:hAnsi="GHEA Grapalat" w:cs="Times New Roman"/>
          <w:sz w:val="24"/>
          <w:szCs w:val="24"/>
          <w:lang w:eastAsia="ru-RU" w:bidi="ru-RU"/>
        </w:rPr>
        <w:tab/>
        <w:t>наименование (имя), место нахождения и номер телефона участника.</w:t>
      </w:r>
    </w:p>
    <w:p w:rsidR="005109A5" w:rsidRPr="009856DB" w:rsidRDefault="005109A5" w:rsidP="005109A5">
      <w:pPr>
        <w:widowControl w:val="0"/>
        <w:tabs>
          <w:tab w:val="left" w:pos="1134"/>
        </w:tabs>
        <w:spacing w:line="2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3.3.</w:t>
      </w:r>
      <w:r w:rsidRPr="009856DB">
        <w:rPr>
          <w:rFonts w:ascii="GHEA Grapalat" w:eastAsia="Times New Roman" w:hAnsi="GHEA Grapalat" w:cs="Times New Roman"/>
          <w:sz w:val="24"/>
          <w:szCs w:val="24"/>
          <w:lang w:eastAsia="ru-RU" w:bidi="ru-RU"/>
        </w:rPr>
        <w:tab/>
        <w:t>На заседании по вскрытию заявок комиссия отклоняет заявки, не</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соответствующие требованиям пунктов 3.1 и 3.2 настоящей инструкции, и в том же виде возвращает подающему их лицу.</w:t>
      </w: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74796D" w:rsidRPr="009856DB" w:rsidRDefault="0074796D" w:rsidP="005109A5">
      <w:pPr>
        <w:widowControl w:val="0"/>
        <w:spacing w:line="240" w:lineRule="auto"/>
        <w:ind w:firstLine="284"/>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284"/>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Приложение № 1</w:t>
      </w:r>
    </w:p>
    <w:p w:rsidR="005109A5" w:rsidRPr="009856DB" w:rsidRDefault="005109A5" w:rsidP="005109A5">
      <w:pPr>
        <w:widowControl w:val="0"/>
        <w:spacing w:line="240" w:lineRule="auto"/>
        <w:ind w:firstLine="567"/>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932B80" w:rsidRPr="009856DB">
        <w:rPr>
          <w:rFonts w:ascii="GHEA Grapalat" w:hAnsi="GHEA Grapalat"/>
          <w:sz w:val="18"/>
          <w:szCs w:val="18"/>
        </w:rPr>
        <w:t>ОТКРЫТОМ КОНКУРСЕ</w:t>
      </w:r>
      <w:r w:rsidR="00456D5C" w:rsidRPr="009856DB">
        <w:rPr>
          <w:rFonts w:ascii="GHEA Grapalat" w:hAnsi="GHEA Grapalat" w:cs="Arial"/>
          <w:b/>
          <w:sz w:val="24"/>
          <w:szCs w:val="24"/>
        </w:rPr>
        <w:br/>
      </w:r>
      <w:r w:rsidR="00456D5C" w:rsidRPr="009856DB">
        <w:rPr>
          <w:rFonts w:ascii="GHEA Grapalat" w:hAnsi="GHEA Grapalat"/>
          <w:b/>
          <w:sz w:val="24"/>
          <w:szCs w:val="24"/>
        </w:rPr>
        <w:lastRenderedPageBreak/>
        <w:t xml:space="preserve">под кодом </w:t>
      </w:r>
      <w:r w:rsidR="0074796D" w:rsidRPr="009856DB">
        <w:rPr>
          <w:rFonts w:ascii="Sylfaen" w:eastAsia="Times New Roman" w:hAnsi="Sylfaen" w:cs="Times New Roman"/>
          <w:b/>
          <w:sz w:val="20"/>
          <w:szCs w:val="20"/>
          <w:u w:val="single"/>
          <w:lang w:eastAsia="ru-RU" w:bidi="ru-RU"/>
        </w:rPr>
        <w:t>AMГH-</w:t>
      </w:r>
      <w:r w:rsidR="0074796D" w:rsidRPr="009856DB">
        <w:rPr>
          <w:rFonts w:ascii="GHEA Grapalat" w:hAnsi="GHEA Grapalat"/>
          <w:b/>
          <w:sz w:val="20"/>
          <w:szCs w:val="20"/>
        </w:rPr>
        <w:t xml:space="preserve"> BMAShDzB</w:t>
      </w:r>
      <w:r w:rsidR="0074796D" w:rsidRPr="009856DB">
        <w:rPr>
          <w:rFonts w:ascii="Sylfaen" w:eastAsia="Times New Roman" w:hAnsi="Sylfaen" w:cs="Times New Roman"/>
          <w:b/>
          <w:sz w:val="20"/>
          <w:szCs w:val="20"/>
          <w:u w:val="single"/>
          <w:lang w:eastAsia="ru-RU" w:bidi="ru-RU"/>
        </w:rPr>
        <w:t xml:space="preserve"> -21/0</w:t>
      </w:r>
      <w:r w:rsidR="0074796D"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after="120" w:line="240" w:lineRule="auto"/>
        <w:jc w:val="center"/>
        <w:rPr>
          <w:rFonts w:ascii="GHEA Grapalat" w:eastAsia="Times New Roman" w:hAnsi="GHEA Grapalat" w:cs="Sylfaen"/>
          <w:b/>
          <w:sz w:val="24"/>
          <w:szCs w:val="24"/>
          <w:lang w:eastAsia="ru-RU" w:bidi="ru-RU"/>
        </w:rPr>
      </w:pPr>
    </w:p>
    <w:p w:rsidR="005109A5" w:rsidRPr="009856DB" w:rsidRDefault="005109A5" w:rsidP="005109A5">
      <w:pPr>
        <w:widowControl w:val="0"/>
        <w:spacing w:line="240" w:lineRule="auto"/>
        <w:jc w:val="center"/>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ЗАЯВЛЕНИЕ-  ОБЪЯВЛЕНИЕ *</w:t>
      </w:r>
    </w:p>
    <w:p w:rsidR="005109A5" w:rsidRPr="009856DB" w:rsidRDefault="005109A5" w:rsidP="005109A5">
      <w:pPr>
        <w:widowControl w:val="0"/>
        <w:spacing w:line="240" w:lineRule="auto"/>
        <w:jc w:val="center"/>
        <w:outlineLvl w:val="5"/>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 xml:space="preserve">на участие в </w:t>
      </w:r>
      <w:r w:rsidR="005401C1" w:rsidRPr="009856DB">
        <w:rPr>
          <w:rFonts w:ascii="GHEA Grapalat" w:hAnsi="GHEA Grapalat"/>
          <w:sz w:val="18"/>
          <w:szCs w:val="18"/>
        </w:rPr>
        <w:t>ОТКРЫТОМ КОНКУРСЕ</w:t>
      </w:r>
      <w:r w:rsidR="00456D5C" w:rsidRPr="009856DB">
        <w:rPr>
          <w:rFonts w:ascii="GHEA Grapalat" w:hAnsi="GHEA Grapalat" w:cs="Arial"/>
          <w:b/>
          <w:sz w:val="24"/>
          <w:szCs w:val="24"/>
        </w:rPr>
        <w:br/>
      </w:r>
    </w:p>
    <w:p w:rsidR="005109A5" w:rsidRPr="009856DB" w:rsidRDefault="005109A5" w:rsidP="005109A5">
      <w:pPr>
        <w:widowControl w:val="0"/>
        <w:spacing w:after="120" w:line="240" w:lineRule="auto"/>
        <w:jc w:val="center"/>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______________________________________________________________заявляет, что </w:t>
      </w:r>
    </w:p>
    <w:p w:rsidR="005109A5" w:rsidRPr="009856DB" w:rsidRDefault="005109A5" w:rsidP="005109A5">
      <w:pPr>
        <w:spacing w:line="240" w:lineRule="auto"/>
        <w:ind w:left="2694"/>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 xml:space="preserve">наименование участника </w:t>
      </w:r>
    </w:p>
    <w:p w:rsidR="005109A5" w:rsidRPr="009856DB" w:rsidRDefault="005109A5" w:rsidP="005109A5">
      <w:pPr>
        <w:spacing w:after="0" w:line="240" w:lineRule="auto"/>
        <w:jc w:val="both"/>
        <w:rPr>
          <w:rFonts w:ascii="GHEA Grapalat" w:eastAsia="Times New Roman" w:hAnsi="GHEA Grapalat" w:cs="Times New Roman"/>
          <w:sz w:val="24"/>
          <w:szCs w:val="24"/>
          <w:u w:val="single"/>
          <w:lang w:eastAsia="ru-RU" w:bidi="ru-RU"/>
        </w:rPr>
      </w:pPr>
      <w:r w:rsidRPr="009856DB">
        <w:rPr>
          <w:rFonts w:ascii="GHEA Grapalat" w:eastAsia="Times New Roman" w:hAnsi="GHEA Grapalat" w:cs="Times New Roman"/>
          <w:sz w:val="24"/>
          <w:szCs w:val="24"/>
          <w:lang w:eastAsia="ru-RU" w:bidi="ru-RU"/>
        </w:rPr>
        <w:t>желает участвовать в лоте (лотах)_______________________________ объявленного</w:t>
      </w:r>
    </w:p>
    <w:p w:rsidR="005109A5" w:rsidRPr="009856DB" w:rsidRDefault="005109A5" w:rsidP="005109A5">
      <w:pPr>
        <w:spacing w:line="240" w:lineRule="auto"/>
        <w:ind w:left="4395"/>
        <w:jc w:val="both"/>
        <w:rPr>
          <w:rFonts w:ascii="GHEA Grapalat" w:eastAsia="Times New Roman" w:hAnsi="GHEA Grapalat" w:cs="Sylfaen"/>
          <w:sz w:val="16"/>
          <w:szCs w:val="24"/>
          <w:lang w:eastAsia="ru-RU" w:bidi="ru-RU"/>
        </w:rPr>
      </w:pPr>
      <w:r w:rsidRPr="009856DB">
        <w:rPr>
          <w:rFonts w:ascii="GHEA Grapalat" w:eastAsia="Times New Roman" w:hAnsi="GHEA Grapalat" w:cs="Times New Roman"/>
          <w:sz w:val="16"/>
          <w:szCs w:val="24"/>
          <w:lang w:eastAsia="ru-RU" w:bidi="ru-RU"/>
        </w:rPr>
        <w:t xml:space="preserve">                             номер лота (лотов)</w:t>
      </w:r>
    </w:p>
    <w:p w:rsidR="005109A5" w:rsidRPr="009856DB" w:rsidRDefault="005109A5" w:rsidP="0074796D">
      <w:pPr>
        <w:spacing w:after="0" w:line="240" w:lineRule="auto"/>
        <w:jc w:val="both"/>
        <w:rPr>
          <w:rFonts w:ascii="GHEA Grapalat" w:eastAsia="Times New Roman" w:hAnsi="GHEA Grapalat" w:cs="Times New Roman"/>
          <w:sz w:val="20"/>
          <w:szCs w:val="24"/>
          <w:lang w:eastAsia="ru-RU" w:bidi="ru-RU"/>
        </w:rPr>
      </w:pPr>
      <w:r w:rsidRPr="009856DB">
        <w:rPr>
          <w:rFonts w:ascii="GHEA Grapalat" w:eastAsia="Times New Roman" w:hAnsi="GHEA Grapalat" w:cs="Times New Roman"/>
          <w:sz w:val="24"/>
          <w:szCs w:val="24"/>
          <w:lang w:eastAsia="ru-RU" w:bidi="ru-RU"/>
        </w:rPr>
        <w:t>______________</w:t>
      </w:r>
      <w:r w:rsidR="00932B80" w:rsidRPr="009856DB">
        <w:rPr>
          <w:rFonts w:ascii="GHEA Grapalat" w:eastAsia="Times New Roman" w:hAnsi="GHEA Grapalat" w:cs="Times New Roman"/>
          <w:sz w:val="24"/>
          <w:szCs w:val="24"/>
          <w:lang w:eastAsia="ru-RU" w:bidi="ru-RU"/>
        </w:rPr>
        <w:t>_____________________</w:t>
      </w:r>
      <w:r w:rsidRPr="009856DB">
        <w:rPr>
          <w:rFonts w:ascii="GHEA Grapalat" w:eastAsia="Times New Roman" w:hAnsi="GHEA Grapalat" w:cs="Times New Roman"/>
          <w:sz w:val="24"/>
          <w:szCs w:val="24"/>
          <w:lang w:eastAsia="ru-RU" w:bidi="ru-RU"/>
        </w:rPr>
        <w:t xml:space="preserve"> под кодом </w:t>
      </w:r>
      <w:r w:rsidR="0074796D" w:rsidRPr="009856DB">
        <w:rPr>
          <w:rFonts w:ascii="Sylfaen" w:eastAsia="Times New Roman" w:hAnsi="Sylfaen" w:cs="Times New Roman"/>
          <w:b/>
          <w:sz w:val="20"/>
          <w:szCs w:val="20"/>
          <w:u w:val="single"/>
          <w:lang w:eastAsia="ru-RU" w:bidi="ru-RU"/>
        </w:rPr>
        <w:t>AMГH-</w:t>
      </w:r>
      <w:r w:rsidR="0074796D" w:rsidRPr="009856DB">
        <w:rPr>
          <w:rFonts w:ascii="GHEA Grapalat" w:hAnsi="GHEA Grapalat"/>
          <w:b/>
          <w:sz w:val="20"/>
          <w:szCs w:val="20"/>
        </w:rPr>
        <w:t xml:space="preserve"> BMAShDzB</w:t>
      </w:r>
      <w:r w:rsidR="0074796D" w:rsidRPr="009856DB">
        <w:rPr>
          <w:rFonts w:ascii="Sylfaen" w:eastAsia="Times New Roman" w:hAnsi="Sylfaen" w:cs="Times New Roman"/>
          <w:b/>
          <w:sz w:val="20"/>
          <w:szCs w:val="20"/>
          <w:u w:val="single"/>
          <w:lang w:eastAsia="ru-RU" w:bidi="ru-RU"/>
        </w:rPr>
        <w:t xml:space="preserve"> -21/0</w:t>
      </w:r>
      <w:r w:rsidR="0074796D"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Times New Roman"/>
          <w:sz w:val="16"/>
          <w:szCs w:val="24"/>
          <w:lang w:eastAsia="ru-RU" w:bidi="ru-RU"/>
        </w:rPr>
        <w:t>наименование заказчика</w:t>
      </w:r>
    </w:p>
    <w:p w:rsidR="005109A5" w:rsidRPr="009856DB" w:rsidRDefault="00932B80" w:rsidP="005109A5">
      <w:pPr>
        <w:spacing w:line="240" w:lineRule="auto"/>
        <w:jc w:val="both"/>
        <w:rPr>
          <w:rFonts w:ascii="GHEA Grapalat" w:eastAsia="Times New Roman" w:hAnsi="GHEA Grapalat" w:cs="Times New Roman"/>
          <w:sz w:val="24"/>
          <w:szCs w:val="24"/>
          <w:lang w:eastAsia="ru-RU" w:bidi="ru-RU"/>
        </w:rPr>
      </w:pPr>
      <w:r w:rsidRPr="009856DB">
        <w:rPr>
          <w:rFonts w:ascii="GHEA Grapalat" w:hAnsi="GHEA Grapalat"/>
          <w:sz w:val="18"/>
          <w:szCs w:val="18"/>
        </w:rPr>
        <w:t>ОТКРЫТОМ КОНКУРСЕ</w:t>
      </w:r>
      <w:r w:rsidRPr="009856DB">
        <w:rPr>
          <w:rFonts w:ascii="GHEA Grapalat" w:eastAsia="Times New Roman" w:hAnsi="GHEA Grapalat" w:cs="Times New Roman"/>
          <w:sz w:val="24"/>
          <w:szCs w:val="24"/>
          <w:lang w:eastAsia="ru-RU" w:bidi="ru-RU"/>
        </w:rPr>
        <w:t xml:space="preserve"> </w:t>
      </w:r>
      <w:r w:rsidR="005109A5" w:rsidRPr="009856DB">
        <w:rPr>
          <w:rFonts w:ascii="GHEA Grapalat" w:eastAsia="Times New Roman" w:hAnsi="GHEA Grapalat" w:cs="Times New Roman"/>
          <w:sz w:val="24"/>
          <w:szCs w:val="24"/>
          <w:lang w:eastAsia="ru-RU" w:bidi="ru-RU"/>
        </w:rPr>
        <w:t>в соответствии с требованиями приглашения подает заявку.</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__________________________________________________ заявляет и заверяет, что</w:t>
      </w:r>
    </w:p>
    <w:p w:rsidR="005109A5" w:rsidRPr="009856DB" w:rsidRDefault="005109A5" w:rsidP="005109A5">
      <w:pPr>
        <w:spacing w:line="240" w:lineRule="auto"/>
        <w:ind w:left="1843"/>
        <w:jc w:val="both"/>
        <w:rPr>
          <w:rFonts w:ascii="GHEA Grapalat" w:eastAsia="Times New Roman" w:hAnsi="GHEA Grapalat" w:cs="Sylfaen"/>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w:t>
      </w:r>
    </w:p>
    <w:p w:rsidR="005109A5" w:rsidRPr="009856DB" w:rsidRDefault="005109A5" w:rsidP="005109A5">
      <w:pPr>
        <w:spacing w:after="0"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является резидентом ______________________________________________________.</w:t>
      </w:r>
    </w:p>
    <w:p w:rsidR="005109A5" w:rsidRPr="009856DB" w:rsidRDefault="005109A5" w:rsidP="005109A5">
      <w:pPr>
        <w:spacing w:line="240" w:lineRule="auto"/>
        <w:ind w:left="4111"/>
        <w:jc w:val="both"/>
        <w:rPr>
          <w:rFonts w:ascii="GHEA Grapalat" w:eastAsia="Times New Roman" w:hAnsi="GHEA Grapalat" w:cs="Arial"/>
          <w:sz w:val="16"/>
          <w:szCs w:val="24"/>
          <w:lang w:eastAsia="ru-RU" w:bidi="ru-RU"/>
        </w:rPr>
      </w:pPr>
      <w:r w:rsidRPr="009856DB">
        <w:rPr>
          <w:rFonts w:ascii="GHEA Grapalat" w:eastAsia="Times New Roman" w:hAnsi="GHEA Grapalat" w:cs="Times New Roman"/>
          <w:sz w:val="16"/>
          <w:szCs w:val="24"/>
          <w:lang w:eastAsia="ru-RU" w:bidi="ru-RU"/>
        </w:rPr>
        <w:t>наименование страны</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Данные       ----------------------------------------  следующие:</w:t>
      </w:r>
    </w:p>
    <w:p w:rsidR="005109A5" w:rsidRPr="009856DB" w:rsidRDefault="005109A5" w:rsidP="005109A5">
      <w:pPr>
        <w:spacing w:line="240" w:lineRule="auto"/>
        <w:ind w:left="1843"/>
        <w:rPr>
          <w:rFonts w:ascii="GHEA Grapalat" w:eastAsia="Times New Roman" w:hAnsi="GHEA Grapalat" w:cs="Sylfaen"/>
          <w:sz w:val="16"/>
          <w:szCs w:val="24"/>
          <w:lang w:val="hy-AM" w:eastAsia="ru-RU" w:bidi="ru-RU"/>
        </w:rPr>
      </w:pPr>
      <w:r w:rsidRPr="009856DB">
        <w:rPr>
          <w:rFonts w:ascii="GHEA Grapalat" w:eastAsia="Times New Roman" w:hAnsi="GHEA Grapalat" w:cs="Times New Roman"/>
          <w:sz w:val="16"/>
          <w:szCs w:val="24"/>
          <w:lang w:eastAsia="ru-RU" w:bidi="ru-RU"/>
        </w:rPr>
        <w:t>наименование участника</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Учетный номер налогоплательщика               ________________</w:t>
      </w:r>
    </w:p>
    <w:p w:rsidR="005109A5" w:rsidRPr="009856DB" w:rsidRDefault="005109A5" w:rsidP="005109A5">
      <w:pPr>
        <w:tabs>
          <w:tab w:val="left" w:pos="7371"/>
        </w:tabs>
        <w:spacing w:after="0" w:line="240" w:lineRule="auto"/>
        <w:ind w:left="4111"/>
        <w:jc w:val="both"/>
        <w:rPr>
          <w:rFonts w:ascii="GHEA Grapalat" w:eastAsia="Times New Roman" w:hAnsi="GHEA Grapalat" w:cs="Arial"/>
          <w:sz w:val="16"/>
          <w:szCs w:val="24"/>
          <w:lang w:eastAsia="ru-RU" w:bidi="ru-RU"/>
        </w:rPr>
      </w:pPr>
      <w:r w:rsidRPr="009856DB">
        <w:rPr>
          <w:rFonts w:ascii="GHEA Grapalat" w:eastAsia="Times New Roman" w:hAnsi="GHEA Grapalat" w:cs="Times New Roman"/>
          <w:sz w:val="16"/>
          <w:szCs w:val="24"/>
          <w:lang w:eastAsia="ru-RU" w:bidi="ru-RU"/>
        </w:rPr>
        <w:t xml:space="preserve">               учетный номер налогоплательщика</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Адрес электронной почты                            __________________</w:t>
      </w:r>
    </w:p>
    <w:p w:rsidR="005109A5" w:rsidRPr="009856DB" w:rsidRDefault="005109A5" w:rsidP="005109A5">
      <w:pPr>
        <w:tabs>
          <w:tab w:val="left" w:pos="6946"/>
        </w:tabs>
        <w:spacing w:after="0" w:line="240" w:lineRule="auto"/>
        <w:ind w:left="3402" w:firstLine="6"/>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 xml:space="preserve">                                  адрес электронной</w:t>
      </w:r>
      <w:r w:rsidRPr="009856DB">
        <w:rPr>
          <w:rFonts w:ascii="GHEA Grapalat" w:eastAsia="Times New Roman" w:hAnsi="GHEA Grapalat" w:cs="Times New Roman"/>
          <w:sz w:val="16"/>
          <w:szCs w:val="24"/>
          <w:lang w:eastAsia="ru-RU" w:bidi="ru-RU"/>
        </w:rPr>
        <w:tab/>
        <w:t>почты</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Адрес деятельности              ------------------------------------------------------------</w:t>
      </w:r>
    </w:p>
    <w:p w:rsidR="005109A5" w:rsidRPr="009856DB" w:rsidRDefault="005109A5" w:rsidP="005109A5">
      <w:pPr>
        <w:spacing w:after="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адрес деятельности</w:t>
      </w:r>
    </w:p>
    <w:p w:rsidR="005109A5" w:rsidRPr="009856DB" w:rsidRDefault="005109A5" w:rsidP="005109A5">
      <w:pPr>
        <w:spacing w:after="0" w:line="240" w:lineRule="auto"/>
        <w:jc w:val="both"/>
        <w:rPr>
          <w:rFonts w:ascii="GHEA Grapalat" w:eastAsia="Times New Roman" w:hAnsi="GHEA Grapalat" w:cs="Times New Roman"/>
          <w:sz w:val="18"/>
          <w:szCs w:val="18"/>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Номер телефона                     ------------------------------------------------------------- </w:t>
      </w: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 xml:space="preserve">                                 Номер телефона</w:t>
      </w: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eastAsia="ru-RU" w:bidi="ru-RU"/>
        </w:rPr>
      </w:pPr>
    </w:p>
    <w:p w:rsidR="005109A5" w:rsidRPr="009856DB" w:rsidRDefault="005109A5" w:rsidP="005109A5">
      <w:pPr>
        <w:widowControl w:val="0"/>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Настоящим _________________________________объявляет и подтверждает,что:</w:t>
      </w:r>
    </w:p>
    <w:p w:rsidR="005109A5" w:rsidRPr="009856DB" w:rsidRDefault="005109A5" w:rsidP="005109A5">
      <w:pPr>
        <w:widowControl w:val="0"/>
        <w:spacing w:after="120" w:line="240" w:lineRule="auto"/>
        <w:ind w:left="2835"/>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w:t>
      </w:r>
    </w:p>
    <w:p w:rsidR="005109A5" w:rsidRPr="009856DB" w:rsidRDefault="005109A5" w:rsidP="005109A5">
      <w:pPr>
        <w:widowControl w:val="0"/>
        <w:numPr>
          <w:ilvl w:val="0"/>
          <w:numId w:val="20"/>
        </w:numPr>
        <w:spacing w:after="0" w:line="240" w:lineRule="auto"/>
        <w:jc w:val="both"/>
        <w:rPr>
          <w:rFonts w:ascii="GHEA Grapalat" w:eastAsia="Times New Roman" w:hAnsi="GHEA Grapalat" w:cs="Arial"/>
          <w:sz w:val="24"/>
          <w:szCs w:val="24"/>
          <w:lang w:eastAsia="ru-RU" w:bidi="ru-RU"/>
        </w:rPr>
      </w:pPr>
      <w:r w:rsidRPr="009856DB">
        <w:rPr>
          <w:rFonts w:ascii="GHEA Grapalat" w:eastAsia="Times New Roman" w:hAnsi="GHEA Grapalat" w:cs="Times New Roman"/>
          <w:sz w:val="24"/>
          <w:szCs w:val="24"/>
          <w:lang w:eastAsia="ru-RU" w:bidi="ru-RU"/>
        </w:rPr>
        <w:t>удовлетворяет</w:t>
      </w:r>
      <w:r w:rsidRPr="009856DB">
        <w:rPr>
          <w:rFonts w:ascii="GHEA Grapalat" w:eastAsia="Times New Roman" w:hAnsi="GHEA Grapalat" w:cs="Times New Roman"/>
          <w:spacing w:val="-4"/>
          <w:sz w:val="24"/>
          <w:szCs w:val="24"/>
          <w:lang w:eastAsia="ru-RU" w:bidi="ru-RU"/>
        </w:rPr>
        <w:t xml:space="preserve"> требованиям к праву участия установленным приглашением на </w:t>
      </w:r>
      <w:r w:rsidRPr="009856DB">
        <w:rPr>
          <w:rFonts w:ascii="GHEA Grapalat" w:eastAsia="Times New Roman" w:hAnsi="GHEA Grapalat" w:cs="Times New Roman"/>
          <w:sz w:val="24"/>
          <w:szCs w:val="24"/>
          <w:lang w:eastAsia="ru-RU" w:bidi="ru-RU"/>
        </w:rPr>
        <w:t xml:space="preserve">открытый конкурс 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r w:rsidR="00216F14" w:rsidRPr="009856DB">
        <w:rPr>
          <w:rFonts w:ascii="Sylfaen" w:eastAsia="Times New Roman" w:hAnsi="Sylfaen" w:cs="Times New Roman"/>
          <w:b/>
          <w:sz w:val="20"/>
          <w:szCs w:val="20"/>
          <w:u w:val="single"/>
          <w:lang w:eastAsia="ru-RU" w:bidi="ru-RU"/>
        </w:rPr>
        <w:t xml:space="preserve"> </w:t>
      </w:r>
      <w:r w:rsidRPr="009856DB">
        <w:rPr>
          <w:rFonts w:ascii="GHEA Grapalat" w:eastAsia="Times New Roman" w:hAnsi="GHEA Grapalat" w:cs="Times New Roman"/>
          <w:sz w:val="24"/>
          <w:szCs w:val="24"/>
          <w:lang w:eastAsia="ru-RU" w:bidi="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856DB">
        <w:rPr>
          <w:rFonts w:ascii="GHEA Grapalat" w:eastAsia="Times New Roman" w:hAnsi="GHEA Grapalat" w:cs="Times New Roman"/>
          <w:sz w:val="24"/>
          <w:szCs w:val="24"/>
          <w:vertAlign w:val="superscript"/>
          <w:lang w:eastAsia="ru-RU" w:bidi="ru-RU"/>
        </w:rPr>
        <w:t>16</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numPr>
          <w:ilvl w:val="0"/>
          <w:numId w:val="21"/>
        </w:numPr>
        <w:tabs>
          <w:tab w:val="left" w:pos="567"/>
        </w:tabs>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в рамках участия в открытом конкурсе 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Times New Roman"/>
          <w:sz w:val="24"/>
          <w:szCs w:val="24"/>
          <w:lang w:eastAsia="ru-RU" w:bidi="ru-RU"/>
        </w:rPr>
        <w:t>не допускал и (или) не допустит злоупотребления доминирующим положением и антиконкурентного соглашения,</w:t>
      </w:r>
    </w:p>
    <w:p w:rsidR="005109A5" w:rsidRPr="009856DB" w:rsidRDefault="005109A5" w:rsidP="005109A5">
      <w:pPr>
        <w:widowControl w:val="0"/>
        <w:numPr>
          <w:ilvl w:val="0"/>
          <w:numId w:val="21"/>
        </w:numPr>
        <w:tabs>
          <w:tab w:val="left" w:pos="567"/>
        </w:tabs>
        <w:spacing w:after="0" w:line="240" w:lineRule="auto"/>
        <w:jc w:val="both"/>
        <w:rPr>
          <w:rFonts w:ascii="GHEA Grapalat" w:eastAsia="Times New Roman" w:hAnsi="GHEA Grapalat" w:cs="Times New Roman"/>
          <w:spacing w:val="-6"/>
          <w:sz w:val="24"/>
          <w:szCs w:val="24"/>
          <w:lang w:eastAsia="ru-RU" w:bidi="ru-RU"/>
        </w:rPr>
      </w:pPr>
      <w:r w:rsidRPr="009856DB">
        <w:rPr>
          <w:rFonts w:ascii="GHEA Grapalat" w:eastAsia="Times New Roman" w:hAnsi="GHEA Grapalat" w:cs="Times New Roman"/>
          <w:spacing w:val="-6"/>
          <w:sz w:val="24"/>
          <w:szCs w:val="24"/>
          <w:lang w:eastAsia="ru-RU" w:bidi="ru-RU"/>
        </w:rPr>
        <w:t xml:space="preserve">отсутствует случай установленного приглашением на </w:t>
      </w:r>
      <w:r w:rsidRPr="009856DB">
        <w:rPr>
          <w:rFonts w:ascii="GHEA Grapalat" w:eastAsia="Times New Roman" w:hAnsi="GHEA Grapalat" w:cs="Times New Roman"/>
          <w:sz w:val="24"/>
          <w:szCs w:val="24"/>
          <w:lang w:eastAsia="ru-RU" w:bidi="ru-RU"/>
        </w:rPr>
        <w:t xml:space="preserve">открытый конкурс </w:t>
      </w:r>
      <w:r w:rsidRPr="009856DB">
        <w:rPr>
          <w:rFonts w:ascii="GHEA Grapalat" w:eastAsia="Times New Roman" w:hAnsi="GHEA Grapalat" w:cs="Times New Roman"/>
          <w:sz w:val="24"/>
          <w:szCs w:val="24"/>
          <w:lang w:eastAsia="ru-RU" w:bidi="ru-RU"/>
        </w:rPr>
        <w:lastRenderedPageBreak/>
        <w:t xml:space="preserve">случая     одновременного </w:t>
      </w:r>
    </w:p>
    <w:p w:rsidR="005109A5" w:rsidRPr="009856DB" w:rsidRDefault="005109A5" w:rsidP="005109A5">
      <w:pPr>
        <w:widowControl w:val="0"/>
        <w:spacing w:after="0" w:line="240" w:lineRule="auto"/>
        <w:rPr>
          <w:rFonts w:ascii="GHEA Grapalat" w:eastAsia="Times New Roman" w:hAnsi="GHEA Grapalat" w:cs="Times New Roman"/>
          <w:sz w:val="24"/>
          <w:szCs w:val="20"/>
          <w:lang w:eastAsia="ru-RU" w:bidi="ru-RU"/>
        </w:rPr>
      </w:pPr>
      <w:r w:rsidRPr="009856DB">
        <w:rPr>
          <w:rFonts w:ascii="GHEA Grapalat" w:eastAsia="Times New Roman" w:hAnsi="GHEA Grapalat" w:cs="Times New Roman"/>
          <w:sz w:val="24"/>
          <w:szCs w:val="20"/>
          <w:lang w:eastAsia="ru-RU" w:bidi="ru-RU"/>
        </w:rPr>
        <w:t>участия взаимосвязанных с ________________ лиц и (или) учрежденных__________</w:t>
      </w:r>
    </w:p>
    <w:p w:rsidR="005109A5" w:rsidRPr="009856DB" w:rsidRDefault="005109A5" w:rsidP="005109A5">
      <w:pPr>
        <w:widowControl w:val="0"/>
        <w:tabs>
          <w:tab w:val="left" w:pos="7938"/>
        </w:tabs>
        <w:spacing w:after="0" w:line="240" w:lineRule="auto"/>
        <w:ind w:left="3119"/>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w:t>
      </w:r>
      <w:r w:rsidRPr="009856DB">
        <w:rPr>
          <w:rFonts w:ascii="GHEA Grapalat" w:eastAsia="Times New Roman" w:hAnsi="GHEA Grapalat" w:cs="Times New Roman"/>
          <w:sz w:val="16"/>
          <w:szCs w:val="24"/>
          <w:lang w:eastAsia="ru-RU" w:bidi="ru-RU"/>
        </w:rPr>
        <w:tab/>
        <w:t>наименование</w:t>
      </w:r>
    </w:p>
    <w:p w:rsidR="005109A5" w:rsidRPr="009856DB" w:rsidRDefault="005109A5" w:rsidP="005109A5">
      <w:pPr>
        <w:widowControl w:val="0"/>
        <w:tabs>
          <w:tab w:val="left" w:pos="7938"/>
        </w:tabs>
        <w:spacing w:line="240" w:lineRule="auto"/>
        <w:ind w:left="8080"/>
        <w:jc w:val="both"/>
        <w:rPr>
          <w:rFonts w:ascii="GHEA Grapalat" w:eastAsia="Times New Roman" w:hAnsi="GHEA Grapalat" w:cs="Arial"/>
          <w:sz w:val="16"/>
          <w:szCs w:val="24"/>
          <w:lang w:eastAsia="ru-RU" w:bidi="ru-RU"/>
        </w:rPr>
      </w:pPr>
      <w:r w:rsidRPr="009856DB">
        <w:rPr>
          <w:rFonts w:ascii="GHEA Grapalat" w:eastAsia="Times New Roman" w:hAnsi="GHEA Grapalat" w:cs="Times New Roman"/>
          <w:sz w:val="16"/>
          <w:szCs w:val="24"/>
          <w:lang w:eastAsia="ru-RU" w:bidi="ru-RU"/>
        </w:rPr>
        <w:t>участника</w:t>
      </w:r>
    </w:p>
    <w:p w:rsidR="005109A5" w:rsidRPr="009856DB" w:rsidRDefault="005109A5" w:rsidP="005109A5">
      <w:pPr>
        <w:widowControl w:val="0"/>
        <w:spacing w:after="0" w:line="240" w:lineRule="auto"/>
        <w:jc w:val="both"/>
        <w:rPr>
          <w:rFonts w:ascii="GHEA Grapalat" w:eastAsia="Times New Roman" w:hAnsi="GHEA Grapalat" w:cs="Times New Roman"/>
          <w:sz w:val="24"/>
          <w:szCs w:val="24"/>
          <w:u w:val="single"/>
          <w:lang w:eastAsia="ru-RU" w:bidi="ru-RU"/>
        </w:rPr>
      </w:pPr>
      <w:r w:rsidRPr="009856DB">
        <w:rPr>
          <w:rFonts w:ascii="GHEA Grapalat" w:eastAsia="Times New Roman" w:hAnsi="GHEA Grapalat" w:cs="Times New Roman"/>
          <w:sz w:val="24"/>
          <w:szCs w:val="24"/>
          <w:lang w:eastAsia="ru-RU" w:bidi="ru-RU"/>
        </w:rPr>
        <w:t>организаций, либо организаций, имеющих принадлежащую ____________________</w:t>
      </w:r>
    </w:p>
    <w:p w:rsidR="005109A5" w:rsidRPr="009856DB" w:rsidRDefault="005109A5" w:rsidP="005109A5">
      <w:pPr>
        <w:widowControl w:val="0"/>
        <w:spacing w:line="240" w:lineRule="auto"/>
        <w:ind w:left="7088"/>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vertAlign w:val="superscript"/>
          <w:lang w:eastAsia="ru-RU" w:bidi="ru-RU"/>
        </w:rPr>
        <w:t>наименование участника</w:t>
      </w:r>
    </w:p>
    <w:p w:rsidR="005109A5" w:rsidRPr="009856DB" w:rsidRDefault="005109A5" w:rsidP="005109A5">
      <w:pPr>
        <w:widowControl w:val="0"/>
        <w:spacing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долю (пай) в размере более пятидесяти процентов.</w:t>
      </w:r>
    </w:p>
    <w:p w:rsidR="005109A5" w:rsidRPr="009856DB" w:rsidRDefault="005109A5" w:rsidP="005109A5">
      <w:pPr>
        <w:widowControl w:val="0"/>
        <w:spacing w:line="24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Ниже  ------------------------------------------------------------------ представляет ссылку на сайт,</w:t>
      </w:r>
    </w:p>
    <w:p w:rsidR="005109A5" w:rsidRPr="009856DB" w:rsidRDefault="005109A5" w:rsidP="005109A5">
      <w:pPr>
        <w:widowControl w:val="0"/>
        <w:spacing w:line="240" w:lineRule="auto"/>
        <w:ind w:left="2835"/>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vertAlign w:val="superscript"/>
          <w:lang w:eastAsia="ru-RU" w:bidi="ru-RU"/>
        </w:rPr>
        <w:t>наименование участника</w:t>
      </w:r>
    </w:p>
    <w:p w:rsidR="005109A5" w:rsidRPr="009856DB" w:rsidRDefault="005109A5" w:rsidP="005109A5">
      <w:pPr>
        <w:widowControl w:val="0"/>
        <w:spacing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содержащий информацию о реальных бенефициарах -------------------------------------</w:t>
      </w:r>
      <w:r w:rsidRPr="009856DB">
        <w:rPr>
          <w:rFonts w:ascii="GHEA Grapalat" w:eastAsia="Times New Roman" w:hAnsi="GHEA Grapalat" w:cs="Times New Roman"/>
          <w:sz w:val="32"/>
          <w:szCs w:val="32"/>
          <w:vertAlign w:val="superscript"/>
          <w:lang w:eastAsia="ru-RU" w:bidi="ru-RU"/>
        </w:rPr>
        <w:footnoteReference w:customMarkFollows="1" w:id="14"/>
        <w:t>**</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p>
    <w:p w:rsidR="005109A5" w:rsidRPr="009856DB" w:rsidRDefault="005109A5" w:rsidP="005109A5">
      <w:pPr>
        <w:spacing w:after="0" w:line="240" w:lineRule="auto"/>
        <w:ind w:firstLine="708"/>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Представляются технические характеристики, товарные знаки, фирменные наименования, марки, производители и гарантийные сроки соответствующих приборов и оборудования, определенных проектной документацией, приложенной к данному приглашению.</w:t>
      </w:r>
      <w:r w:rsidRPr="009856DB">
        <w:rPr>
          <w:rFonts w:ascii="Times New Roman" w:eastAsia="Times New Roman" w:hAnsi="Times New Roman" w:cs="Times New Roman"/>
          <w:sz w:val="24"/>
          <w:szCs w:val="24"/>
          <w:lang w:eastAsia="ru-RU" w:bidi="ru-RU"/>
        </w:rPr>
        <w:footnoteReference w:customMarkFollows="1" w:id="15"/>
        <w:t>***</w:t>
      </w: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val="hy-AM" w:eastAsia="ru-RU" w:bidi="ru-RU"/>
        </w:rPr>
      </w:pP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val="hy-AM" w:eastAsia="ru-RU" w:bidi="ru-RU"/>
        </w:rPr>
      </w:pP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eastAsia="ru-RU" w:bidi="ru-RU"/>
        </w:rPr>
      </w:pPr>
    </w:p>
    <w:p w:rsidR="005109A5" w:rsidRPr="009856DB" w:rsidRDefault="005109A5" w:rsidP="005109A5">
      <w:pPr>
        <w:tabs>
          <w:tab w:val="left" w:pos="7371"/>
        </w:tabs>
        <w:spacing w:line="240" w:lineRule="auto"/>
        <w:ind w:left="3544" w:firstLine="3"/>
        <w:jc w:val="both"/>
        <w:rPr>
          <w:rFonts w:ascii="GHEA Grapalat" w:eastAsia="Times New Roman" w:hAnsi="GHEA Grapalat" w:cs="Times New Roman"/>
          <w:sz w:val="16"/>
          <w:szCs w:val="24"/>
          <w:lang w:eastAsia="ru-RU" w:bidi="ru-RU"/>
        </w:rPr>
      </w:pPr>
    </w:p>
    <w:p w:rsidR="005109A5" w:rsidRPr="009856DB" w:rsidRDefault="005109A5" w:rsidP="005109A5">
      <w:pPr>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w:t>
      </w:r>
      <w:r w:rsidRPr="009856DB">
        <w:rPr>
          <w:rFonts w:ascii="GHEA Grapalat" w:eastAsia="Times New Roman" w:hAnsi="GHEA Grapalat" w:cs="Times New Roman"/>
          <w:sz w:val="24"/>
          <w:szCs w:val="24"/>
          <w:lang w:eastAsia="ru-RU" w:bidi="ru-RU"/>
        </w:rPr>
        <w:tab/>
        <w:t>_____________________</w:t>
      </w:r>
    </w:p>
    <w:p w:rsidR="005109A5" w:rsidRPr="009856DB" w:rsidRDefault="005109A5" w:rsidP="005109A5">
      <w:pPr>
        <w:tabs>
          <w:tab w:val="left" w:pos="7230"/>
        </w:tabs>
        <w:spacing w:after="0" w:line="240" w:lineRule="auto"/>
        <w:ind w:left="851"/>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 (должность,</w:t>
      </w:r>
      <w:r w:rsidRPr="009856DB">
        <w:rPr>
          <w:rFonts w:ascii="GHEA Grapalat" w:eastAsia="Times New Roman" w:hAnsi="GHEA Grapalat" w:cs="Times New Roman"/>
          <w:sz w:val="16"/>
          <w:szCs w:val="24"/>
          <w:lang w:eastAsia="ru-RU" w:bidi="ru-RU"/>
        </w:rPr>
        <w:tab/>
        <w:t>подпись)</w:t>
      </w:r>
    </w:p>
    <w:p w:rsidR="005109A5" w:rsidRPr="009856DB" w:rsidRDefault="005109A5" w:rsidP="005109A5">
      <w:pPr>
        <w:spacing w:line="240" w:lineRule="auto"/>
        <w:ind w:left="1134"/>
        <w:jc w:val="both"/>
        <w:rPr>
          <w:rFonts w:ascii="GHEA Grapalat" w:eastAsia="Times New Roman" w:hAnsi="GHEA Grapalat" w:cs="Times New Roman"/>
          <w:sz w:val="16"/>
          <w:szCs w:val="24"/>
          <w:lang w:eastAsia="ru-RU" w:bidi="ru-RU"/>
        </w:rPr>
      </w:pPr>
      <w:r w:rsidRPr="009856DB">
        <w:rPr>
          <w:rFonts w:ascii="GHEA Grapalat" w:eastAsia="Times New Roman" w:hAnsi="GHEA Grapalat" w:cs="Times New Roman"/>
          <w:sz w:val="16"/>
          <w:szCs w:val="24"/>
          <w:lang w:eastAsia="ru-RU" w:bidi="ru-RU"/>
        </w:rPr>
        <w:t>имя, фамилия руководителя)</w:t>
      </w:r>
    </w:p>
    <w:p w:rsidR="005109A5" w:rsidRPr="009856DB" w:rsidRDefault="005109A5" w:rsidP="005109A5">
      <w:pPr>
        <w:widowControl w:val="0"/>
        <w:spacing w:line="240" w:lineRule="auto"/>
        <w:jc w:val="right"/>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sz w:val="24"/>
          <w:szCs w:val="24"/>
          <w:lang w:eastAsia="ru-RU" w:bidi="ru-RU"/>
        </w:rPr>
        <w:t>М. П.</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outlineLvl w:val="2"/>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Приложение № 1.1</w:t>
      </w:r>
    </w:p>
    <w:p w:rsidR="005109A5" w:rsidRPr="009856DB" w:rsidRDefault="005109A5" w:rsidP="005109A5">
      <w:pPr>
        <w:widowControl w:val="0"/>
        <w:spacing w:line="240" w:lineRule="auto"/>
        <w:ind w:firstLine="567"/>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5401C1" w:rsidRPr="009856DB">
        <w:rPr>
          <w:rFonts w:ascii="GHEA Grapalat" w:hAnsi="GHEA Grapalat"/>
          <w:sz w:val="18"/>
          <w:szCs w:val="18"/>
        </w:rPr>
        <w:t>ОТКРЫТОМ КОНКУРСЕ</w:t>
      </w:r>
      <w:r w:rsidR="000255FF" w:rsidRPr="009856DB">
        <w:rPr>
          <w:rFonts w:ascii="GHEA Grapalat" w:hAnsi="GHEA Grapalat" w:cs="Arial"/>
          <w:b/>
          <w:sz w:val="24"/>
          <w:szCs w:val="24"/>
        </w:rPr>
        <w:br/>
      </w:r>
      <w:r w:rsidR="000255FF" w:rsidRPr="009856DB">
        <w:rPr>
          <w:rFonts w:ascii="GHEA Grapalat" w:hAnsi="GHEA Grapalat"/>
          <w:b/>
          <w:sz w:val="24"/>
          <w:szCs w:val="24"/>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outlineLvl w:val="2"/>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ОПИСАНИЕ</w:t>
      </w:r>
    </w:p>
    <w:p w:rsidR="005109A5" w:rsidRPr="009856DB" w:rsidRDefault="005109A5" w:rsidP="005109A5">
      <w:pPr>
        <w:widowControl w:val="0"/>
        <w:spacing w:line="240" w:lineRule="auto"/>
        <w:ind w:left="567" w:right="565"/>
        <w:jc w:val="center"/>
        <w:outlineLvl w:val="2"/>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приборов и оборудования</w:t>
      </w:r>
    </w:p>
    <w:p w:rsidR="005109A5" w:rsidRPr="009856DB" w:rsidRDefault="005109A5" w:rsidP="005109A5">
      <w:pPr>
        <w:widowControl w:val="0"/>
        <w:spacing w:line="240" w:lineRule="auto"/>
        <w:ind w:left="567" w:right="565"/>
        <w:jc w:val="center"/>
        <w:outlineLvl w:val="2"/>
        <w:rPr>
          <w:rFonts w:ascii="GHEA Grapalat" w:eastAsia="Times New Roman" w:hAnsi="GHEA Grapalat" w:cs="Arial"/>
          <w:i/>
          <w:sz w:val="24"/>
          <w:szCs w:val="24"/>
          <w:lang w:eastAsia="ru-RU" w:bidi="ru-RU"/>
        </w:rPr>
      </w:pPr>
    </w:p>
    <w:p w:rsidR="005109A5" w:rsidRPr="009856DB" w:rsidRDefault="005109A5" w:rsidP="005109A5">
      <w:pPr>
        <w:widowControl w:val="0"/>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_____________________________,                               в качестве участника в </w:t>
      </w:r>
    </w:p>
    <w:p w:rsidR="005109A5" w:rsidRPr="009856DB" w:rsidRDefault="005109A5" w:rsidP="005109A5">
      <w:pPr>
        <w:widowControl w:val="0"/>
        <w:spacing w:after="120" w:line="240" w:lineRule="auto"/>
        <w:jc w:val="both"/>
        <w:rPr>
          <w:rFonts w:ascii="GHEA Grapalat" w:eastAsia="Times New Roman" w:hAnsi="GHEA Grapalat" w:cs="Arial"/>
          <w:sz w:val="16"/>
          <w:szCs w:val="24"/>
          <w:u w:val="single"/>
          <w:lang w:eastAsia="ru-RU" w:bidi="ru-RU"/>
        </w:rPr>
      </w:pPr>
      <w:r w:rsidRPr="009856DB">
        <w:rPr>
          <w:rFonts w:ascii="GHEA Grapalat" w:eastAsia="Times New Roman" w:hAnsi="GHEA Grapalat" w:cs="Times New Roman"/>
          <w:sz w:val="16"/>
          <w:szCs w:val="24"/>
          <w:lang w:eastAsia="ru-RU" w:bidi="ru-RU"/>
        </w:rPr>
        <w:t>наименование участника</w:t>
      </w:r>
    </w:p>
    <w:p w:rsidR="005109A5" w:rsidRPr="009856DB" w:rsidRDefault="005109A5" w:rsidP="005109A5">
      <w:pPr>
        <w:widowControl w:val="0"/>
        <w:spacing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рамках </w:t>
      </w:r>
      <w:r w:rsidR="005401C1" w:rsidRPr="009856DB">
        <w:rPr>
          <w:rFonts w:ascii="GHEA Grapalat" w:hAnsi="GHEA Grapalat"/>
          <w:sz w:val="18"/>
          <w:szCs w:val="18"/>
        </w:rPr>
        <w:t>ОТКРЫТОМ КОНКУРСЕ</w:t>
      </w:r>
      <w:r w:rsidRPr="009856DB">
        <w:rPr>
          <w:rFonts w:ascii="GHEA Grapalat" w:eastAsia="Times New Roman" w:hAnsi="GHEA Grapalat" w:cs="Times New Roman"/>
          <w:sz w:val="24"/>
          <w:szCs w:val="24"/>
          <w:lang w:eastAsia="ru-RU" w:bidi="ru-RU"/>
        </w:rPr>
        <w:t xml:space="preserve"> 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r w:rsidR="00216F14" w:rsidRPr="009856DB">
        <w:rPr>
          <w:rFonts w:ascii="Sylfaen" w:eastAsia="Times New Roman" w:hAnsi="Sylfaen" w:cs="Times New Roman"/>
          <w:b/>
          <w:sz w:val="20"/>
          <w:szCs w:val="20"/>
          <w:u w:val="single"/>
          <w:lang w:eastAsia="ru-RU" w:bidi="ru-RU"/>
        </w:rPr>
        <w:t xml:space="preserve"> </w:t>
      </w:r>
      <w:r w:rsidRPr="009856DB">
        <w:rPr>
          <w:rFonts w:ascii="GHEA Grapalat" w:eastAsia="Times New Roman" w:hAnsi="GHEA Grapalat" w:cs="Times New Roman"/>
          <w:sz w:val="24"/>
          <w:szCs w:val="24"/>
          <w:lang w:eastAsia="ru-RU" w:bidi="ru-RU"/>
        </w:rPr>
        <w:t xml:space="preserve">ниже по лотам представляет описания предлагаемых им приборов и оборудования.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5109A5" w:rsidRPr="009856DB" w:rsidTr="00E871B1">
        <w:tc>
          <w:tcPr>
            <w:tcW w:w="1242" w:type="dxa"/>
            <w:vMerge w:val="restart"/>
            <w:vAlign w:val="center"/>
          </w:tcPr>
          <w:p w:rsidR="005109A5" w:rsidRPr="009856DB" w:rsidRDefault="005109A5" w:rsidP="005109A5">
            <w:pPr>
              <w:widowControl w:val="0"/>
              <w:spacing w:after="0" w:line="240" w:lineRule="auto"/>
              <w:jc w:val="center"/>
              <w:rPr>
                <w:rFonts w:ascii="GHEA Grapalat" w:eastAsia="Times New Roman" w:hAnsi="GHEA Grapalat" w:cs="Times New Roman"/>
                <w:b/>
                <w:sz w:val="20"/>
                <w:szCs w:val="20"/>
                <w:lang w:eastAsia="ru-RU" w:bidi="ru-RU"/>
              </w:rPr>
            </w:pPr>
          </w:p>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Номер лота</w:t>
            </w:r>
          </w:p>
        </w:tc>
        <w:tc>
          <w:tcPr>
            <w:tcW w:w="8931" w:type="dxa"/>
            <w:gridSpan w:val="6"/>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val="en-US" w:eastAsia="ru-RU" w:bidi="ru-RU"/>
              </w:rPr>
            </w:pPr>
            <w:r w:rsidRPr="009856DB">
              <w:rPr>
                <w:rFonts w:ascii="GHEA Grapalat" w:eastAsia="Times New Roman" w:hAnsi="GHEA Grapalat" w:cs="Times New Roman"/>
                <w:b/>
                <w:sz w:val="20"/>
                <w:szCs w:val="20"/>
                <w:lang w:eastAsia="ru-RU" w:bidi="ru-RU"/>
              </w:rPr>
              <w:t>Предлагаемые приборы и оборудование</w:t>
            </w:r>
          </w:p>
        </w:tc>
      </w:tr>
      <w:tr w:rsidR="005109A5" w:rsidRPr="009856DB" w:rsidTr="00E871B1">
        <w:trPr>
          <w:trHeight w:val="696"/>
        </w:trPr>
        <w:tc>
          <w:tcPr>
            <w:tcW w:w="1242" w:type="dxa"/>
            <w:vMerge/>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p>
        </w:tc>
        <w:tc>
          <w:tcPr>
            <w:tcW w:w="1363"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sz w:val="20"/>
                <w:szCs w:val="20"/>
                <w:lang w:eastAsia="ru-RU" w:bidi="ru-RU"/>
              </w:rPr>
            </w:pPr>
            <w:r w:rsidRPr="009856DB">
              <w:rPr>
                <w:rFonts w:ascii="GHEA Grapalat" w:eastAsia="Times New Roman" w:hAnsi="GHEA Grapalat" w:cs="Times New Roman"/>
                <w:b/>
                <w:sz w:val="20"/>
                <w:szCs w:val="20"/>
                <w:lang w:eastAsia="ru-RU" w:bidi="ru-RU"/>
              </w:rPr>
              <w:t>фирменное</w:t>
            </w:r>
          </w:p>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наименование</w:t>
            </w:r>
          </w:p>
        </w:tc>
        <w:tc>
          <w:tcPr>
            <w:tcW w:w="1335"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товарный знак</w:t>
            </w:r>
          </w:p>
        </w:tc>
        <w:tc>
          <w:tcPr>
            <w:tcW w:w="1325"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val="hy-AM" w:eastAsia="ru-RU" w:bidi="ru-RU"/>
              </w:rPr>
            </w:pPr>
            <w:r w:rsidRPr="009856DB">
              <w:rPr>
                <w:rFonts w:ascii="GHEA Grapalat" w:eastAsia="Times New Roman" w:hAnsi="GHEA Grapalat" w:cs="Times New Roman"/>
                <w:b/>
                <w:bCs/>
                <w:sz w:val="20"/>
                <w:szCs w:val="20"/>
                <w:lang w:eastAsia="ru-RU" w:bidi="ru-RU"/>
              </w:rPr>
              <w:t>марка</w:t>
            </w:r>
          </w:p>
        </w:tc>
        <w:tc>
          <w:tcPr>
            <w:tcW w:w="1716"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наименование производителя</w:t>
            </w:r>
          </w:p>
        </w:tc>
        <w:tc>
          <w:tcPr>
            <w:tcW w:w="1721"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технические характеристики</w:t>
            </w:r>
          </w:p>
        </w:tc>
        <w:tc>
          <w:tcPr>
            <w:tcW w:w="1471" w:type="dxa"/>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гарантийные сроки</w:t>
            </w:r>
          </w:p>
        </w:tc>
      </w:tr>
      <w:tr w:rsidR="005109A5" w:rsidRPr="009856DB" w:rsidTr="00E871B1">
        <w:tc>
          <w:tcPr>
            <w:tcW w:w="1242"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63"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3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2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16"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2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47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r>
      <w:tr w:rsidR="005109A5" w:rsidRPr="009856DB" w:rsidTr="00E871B1">
        <w:tc>
          <w:tcPr>
            <w:tcW w:w="1242"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63"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3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2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16"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2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47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r>
      <w:tr w:rsidR="005109A5" w:rsidRPr="009856DB" w:rsidTr="00E871B1">
        <w:tc>
          <w:tcPr>
            <w:tcW w:w="1242"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63"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3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325"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16"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72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c>
          <w:tcPr>
            <w:tcW w:w="1471" w:type="dxa"/>
          </w:tcPr>
          <w:p w:rsidR="005109A5" w:rsidRPr="009856DB" w:rsidRDefault="005109A5" w:rsidP="005109A5">
            <w:pPr>
              <w:widowControl w:val="0"/>
              <w:spacing w:after="0" w:line="240" w:lineRule="auto"/>
              <w:outlineLvl w:val="2"/>
              <w:rPr>
                <w:rFonts w:ascii="GHEA Grapalat" w:eastAsia="Times New Roman" w:hAnsi="GHEA Grapalat" w:cs="Times New Roman"/>
                <w:b/>
                <w:i/>
                <w:sz w:val="20"/>
                <w:szCs w:val="20"/>
                <w:lang w:eastAsia="ru-RU" w:bidi="ru-RU"/>
              </w:rPr>
            </w:pPr>
          </w:p>
        </w:tc>
      </w:tr>
    </w:tbl>
    <w:p w:rsidR="005109A5" w:rsidRPr="009856DB" w:rsidRDefault="005109A5" w:rsidP="005109A5">
      <w:pPr>
        <w:widowControl w:val="0"/>
        <w:tabs>
          <w:tab w:val="left" w:pos="6804"/>
        </w:tabs>
        <w:spacing w:after="0" w:line="240" w:lineRule="auto"/>
        <w:jc w:val="center"/>
        <w:rPr>
          <w:rFonts w:ascii="GHEA Grapalat" w:eastAsia="Times New Roman" w:hAnsi="GHEA Grapalat" w:cs="Times New Roman"/>
          <w:sz w:val="24"/>
          <w:szCs w:val="24"/>
          <w:lang w:val="en-US" w:eastAsia="ru-RU" w:bidi="ru-RU"/>
        </w:rPr>
      </w:pPr>
    </w:p>
    <w:p w:rsidR="005109A5" w:rsidRPr="009856DB" w:rsidRDefault="005109A5" w:rsidP="005109A5">
      <w:pPr>
        <w:widowControl w:val="0"/>
        <w:tabs>
          <w:tab w:val="left" w:pos="6804"/>
        </w:tabs>
        <w:spacing w:after="0" w:line="24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_________________________________________________</w:t>
      </w:r>
      <w:r w:rsidRPr="009856DB">
        <w:rPr>
          <w:rFonts w:ascii="GHEA Grapalat" w:eastAsia="Times New Roman" w:hAnsi="GHEA Grapalat" w:cs="Times New Roman"/>
          <w:sz w:val="24"/>
          <w:szCs w:val="24"/>
          <w:lang w:eastAsia="ru-RU" w:bidi="ru-RU"/>
        </w:rPr>
        <w:tab/>
        <w:t>_________________</w:t>
      </w:r>
    </w:p>
    <w:p w:rsidR="005109A5" w:rsidRPr="009856DB" w:rsidRDefault="005109A5" w:rsidP="005109A5">
      <w:pPr>
        <w:widowControl w:val="0"/>
        <w:tabs>
          <w:tab w:val="left" w:pos="7513"/>
        </w:tabs>
        <w:spacing w:line="240" w:lineRule="auto"/>
        <w:ind w:left="709"/>
        <w:jc w:val="both"/>
        <w:rPr>
          <w:rFonts w:ascii="GHEA Grapalat" w:eastAsia="Times New Roman" w:hAnsi="GHEA Grapalat" w:cs="Arial"/>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 (должность, имя, фамилия руководителя</w:t>
      </w:r>
      <w:r w:rsidRPr="009856DB">
        <w:rPr>
          <w:rFonts w:ascii="GHEA Grapalat" w:eastAsia="Times New Roman" w:hAnsi="GHEA Grapalat" w:cs="Times New Roman"/>
          <w:sz w:val="16"/>
          <w:szCs w:val="24"/>
          <w:lang w:eastAsia="ru-RU" w:bidi="ru-RU"/>
        </w:rPr>
        <w:tab/>
        <w:t>подпись</w:t>
      </w:r>
    </w:p>
    <w:p w:rsidR="005109A5" w:rsidRPr="009856DB" w:rsidRDefault="005109A5" w:rsidP="005109A5">
      <w:pPr>
        <w:widowControl w:val="0"/>
        <w:spacing w:line="240" w:lineRule="auto"/>
        <w:jc w:val="right"/>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p w:rsidR="005109A5" w:rsidRPr="009856DB" w:rsidRDefault="005109A5" w:rsidP="005109A5">
      <w:pPr>
        <w:spacing w:after="0" w:line="240" w:lineRule="auto"/>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spacing w:after="0" w:line="240" w:lineRule="auto"/>
        <w:jc w:val="right"/>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 xml:space="preserve">Приложение 1.2** </w:t>
      </w:r>
    </w:p>
    <w:p w:rsidR="000255FF" w:rsidRPr="009856DB" w:rsidRDefault="005109A5" w:rsidP="000255FF">
      <w:pPr>
        <w:spacing w:after="0" w:line="240" w:lineRule="auto"/>
        <w:jc w:val="right"/>
        <w:rPr>
          <w:rFonts w:ascii="Sylfaen" w:hAnsi="Sylfaen"/>
          <w:b/>
          <w:i/>
          <w:u w:val="single"/>
        </w:rPr>
      </w:pPr>
      <w:r w:rsidRPr="009856DB">
        <w:rPr>
          <w:rFonts w:ascii="GHEA Grapalat" w:eastAsia="Times New Roman" w:hAnsi="GHEA Grapalat" w:cs="Times New Roman"/>
          <w:b/>
          <w:sz w:val="24"/>
          <w:szCs w:val="24"/>
          <w:lang w:eastAsia="ru-RU" w:bidi="ru-RU"/>
        </w:rPr>
        <w:t xml:space="preserve">к Приглашению на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0255FF">
      <w:pPr>
        <w:spacing w:after="0" w:line="24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ФОРМА</w:t>
      </w:r>
    </w:p>
    <w:p w:rsidR="005109A5" w:rsidRPr="009856DB" w:rsidRDefault="005109A5" w:rsidP="005109A5">
      <w:pPr>
        <w:spacing w:after="0" w:line="240" w:lineRule="auto"/>
        <w:ind w:left="360" w:hanging="360"/>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ДЕКЛАРАЦИИ О РЕАЛЬНЫХ  БЕНЕФИЦИАРАХ</w:t>
      </w:r>
    </w:p>
    <w:p w:rsidR="005109A5" w:rsidRPr="009856DB" w:rsidRDefault="005109A5" w:rsidP="005109A5">
      <w:pPr>
        <w:spacing w:after="0" w:line="240" w:lineRule="auto"/>
        <w:ind w:left="360" w:hanging="360"/>
        <w:jc w:val="center"/>
        <w:rPr>
          <w:rFonts w:ascii="GHEA Grapalat" w:eastAsia="GHEA Grapalat" w:hAnsi="GHEA Grapalat" w:cs="GHEA Grapalat"/>
          <w:b/>
          <w:sz w:val="24"/>
          <w:szCs w:val="24"/>
          <w:lang w:eastAsia="ru-RU" w:bidi="ru-RU"/>
        </w:rPr>
      </w:pPr>
    </w:p>
    <w:p w:rsidR="005109A5" w:rsidRPr="009856DB" w:rsidRDefault="005109A5" w:rsidP="005109A5">
      <w:pPr>
        <w:numPr>
          <w:ilvl w:val="0"/>
          <w:numId w:val="27"/>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r w:rsidRPr="009856DB">
        <w:rPr>
          <w:rFonts w:ascii="GHEA Grapalat" w:eastAsia="GHEA Grapalat" w:hAnsi="GHEA Grapalat" w:cs="GHEA Grapalat"/>
          <w:b/>
          <w:color w:val="000000"/>
          <w:sz w:val="24"/>
          <w:szCs w:val="24"/>
          <w:lang w:eastAsia="ru-RU" w:bidi="ru-RU"/>
        </w:rPr>
        <w:t>Организация</w:t>
      </w:r>
    </w:p>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 латинскими буквами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Номер государственной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Адрес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Государство регистрации</w:t>
            </w:r>
          </w:p>
        </w:tc>
        <w:tc>
          <w:tcPr>
            <w:tcW w:w="6180" w:type="dxa"/>
            <w:vAlign w:val="center"/>
          </w:tcPr>
          <w:p w:rsidR="005109A5" w:rsidRPr="009856DB" w:rsidRDefault="005109A5" w:rsidP="005109A5">
            <w:pPr>
              <w:spacing w:before="240" w:after="240" w:line="240" w:lineRule="auto"/>
              <w:ind w:left="993" w:hanging="851"/>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284" w:hanging="284"/>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 и фамилия руководителя исполнительного органа</w:t>
            </w:r>
          </w:p>
        </w:tc>
        <w:tc>
          <w:tcPr>
            <w:tcW w:w="6180" w:type="dxa"/>
            <w:vAlign w:val="center"/>
          </w:tcPr>
          <w:p w:rsidR="005109A5" w:rsidRPr="009856DB" w:rsidRDefault="005109A5" w:rsidP="005109A5">
            <w:pPr>
              <w:spacing w:before="240" w:after="240" w:line="240" w:lineRule="auto"/>
              <w:ind w:left="993" w:hanging="851"/>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 и фамилия лица, представляющего декларацию</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1487"/>
        </w:trPr>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Должность лица, представляющего декларацию</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hanging="79"/>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lastRenderedPageBreak/>
              <w:t>День, месяц, год подписания декларации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hanging="79"/>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Количество страниц декларации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hanging="79"/>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Подпись лица, представляющего декларацию</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spacing w:after="0" w:line="240" w:lineRule="auto"/>
        <w:rPr>
          <w:rFonts w:ascii="GHEA Grapalat" w:eastAsia="GHEA Grapalat" w:hAnsi="GHEA Grapalat" w:cs="GHEA Grapalat"/>
          <w:sz w:val="24"/>
          <w:szCs w:val="24"/>
          <w:lang w:eastAsia="ru-RU" w:bidi="ru-RU"/>
        </w:rPr>
      </w:pPr>
    </w:p>
    <w:p w:rsidR="005109A5" w:rsidRPr="009856DB" w:rsidRDefault="005109A5" w:rsidP="005109A5">
      <w:pPr>
        <w:spacing w:after="0" w:line="240" w:lineRule="auto"/>
        <w:rPr>
          <w:rFonts w:ascii="GHEA Grapalat" w:eastAsia="GHEA Grapalat" w:hAnsi="GHEA Grapalat" w:cs="GHEA Grapalat"/>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numPr>
          <w:ilvl w:val="0"/>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b/>
          <w:color w:val="000000"/>
          <w:sz w:val="24"/>
          <w:szCs w:val="24"/>
          <w:lang w:eastAsia="ru-RU" w:bidi="ru-RU"/>
        </w:rPr>
        <w:lastRenderedPageBreak/>
        <w:t>Данные листинга  акций</w:t>
      </w:r>
    </w:p>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284" w:hanging="284"/>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 фондовой биржи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 xml:space="preserve">Ссылка на документы, наличествующие на бирже </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 латинскими буквами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Номер государственной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Адрес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1361"/>
        </w:trPr>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Государтво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 и фамилия руководителя исполнительного органа</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iCs/>
          <w:sz w:val="24"/>
          <w:szCs w:val="24"/>
          <w:lang w:eastAsia="ru-RU" w:bidi="ru-RU"/>
        </w:rPr>
      </w:pPr>
      <w:r w:rsidRPr="009856DB">
        <w:rPr>
          <w:rFonts w:ascii="GHEA Grapalat" w:eastAsia="GHEA Grapalat" w:hAnsi="GHEA Grapalat" w:cs="GHEA Grapalat"/>
          <w:i/>
          <w:iCs/>
          <w:sz w:val="24"/>
          <w:szCs w:val="24"/>
          <w:lang w:eastAsia="ru-RU" w:bidi="ru-RU"/>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hanging="930"/>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Размер участия (%)</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hanging="930"/>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Вид участия</w:t>
            </w:r>
          </w:p>
        </w:tc>
        <w:tc>
          <w:tcPr>
            <w:tcW w:w="6178" w:type="dxa"/>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81660743"/>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Прямое участие</w:t>
            </w:r>
          </w:p>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534419621"/>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Косвенное участие</w:t>
            </w:r>
          </w:p>
        </w:tc>
      </w:tr>
    </w:tbl>
    <w:p w:rsidR="005109A5" w:rsidRPr="009856DB" w:rsidRDefault="005109A5" w:rsidP="005109A5">
      <w:pPr>
        <w:pBdr>
          <w:top w:val="nil"/>
          <w:left w:val="nil"/>
          <w:bottom w:val="nil"/>
          <w:right w:val="nil"/>
          <w:between w:val="nil"/>
        </w:pBdr>
        <w:spacing w:before="240" w:after="0" w:line="240" w:lineRule="auto"/>
        <w:rPr>
          <w:rFonts w:ascii="GHEA Grapalat" w:eastAsia="GHEA Grapalat" w:hAnsi="GHEA Grapalat" w:cs="GHEA Grapalat"/>
          <w:sz w:val="24"/>
          <w:szCs w:val="24"/>
          <w:lang w:eastAsia="ru-RU" w:bidi="ru-RU"/>
        </w:rPr>
      </w:pPr>
      <w:r w:rsidRPr="009856DB">
        <w:rPr>
          <w:rFonts w:ascii="GHEA Grapalat" w:eastAsia="Times New Roman" w:hAnsi="GHEA Grapalat" w:cs="Times New Roman"/>
          <w:sz w:val="24"/>
          <w:szCs w:val="24"/>
          <w:lang w:eastAsia="ru-RU" w:bidi="ru-RU"/>
        </w:rPr>
        <w:lastRenderedPageBreak/>
        <w:br w:type="page"/>
      </w:r>
    </w:p>
    <w:p w:rsidR="005109A5" w:rsidRPr="009856DB" w:rsidRDefault="005109A5" w:rsidP="005109A5">
      <w:pPr>
        <w:numPr>
          <w:ilvl w:val="0"/>
          <w:numId w:val="27"/>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r w:rsidRPr="009856DB">
        <w:rPr>
          <w:rFonts w:ascii="GHEA Grapalat" w:eastAsia="GHEA Grapalat" w:hAnsi="GHEA Grapalat" w:cs="GHEA Grapalat"/>
          <w:b/>
          <w:color w:val="000000"/>
          <w:sz w:val="24"/>
          <w:szCs w:val="24"/>
          <w:lang w:eastAsia="ru-RU" w:bidi="ru-RU"/>
        </w:rPr>
        <w:lastRenderedPageBreak/>
        <w:t>Участие государства, муниципалитета или международной организации</w:t>
      </w:r>
    </w:p>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Название государства</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Название муниципалитета</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Размер участия (%)</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Вид участия</w:t>
            </w:r>
          </w:p>
        </w:tc>
        <w:tc>
          <w:tcPr>
            <w:tcW w:w="6180" w:type="dxa"/>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36730621"/>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Прямое участие</w:t>
            </w:r>
          </w:p>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895968346"/>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Косвенное участие</w:t>
            </w: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Название международной организации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Название международной организации латинскими буквами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Размер участия(%)</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Вид участия</w:t>
            </w:r>
          </w:p>
        </w:tc>
        <w:tc>
          <w:tcPr>
            <w:tcW w:w="6180" w:type="dxa"/>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326794313"/>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Прямое участие</w:t>
            </w:r>
          </w:p>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179617233"/>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Косвенное участие</w:t>
            </w:r>
          </w:p>
        </w:tc>
      </w:tr>
    </w:tbl>
    <w:p w:rsidR="005109A5" w:rsidRPr="009856DB" w:rsidRDefault="005109A5" w:rsidP="005109A5">
      <w:pPr>
        <w:spacing w:after="0" w:line="240" w:lineRule="auto"/>
        <w:rPr>
          <w:rFonts w:ascii="GHEA Grapalat" w:eastAsia="GHEA Grapalat" w:hAnsi="GHEA Grapalat" w:cs="GHEA Grapalat"/>
          <w:b/>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numPr>
          <w:ilvl w:val="0"/>
          <w:numId w:val="27"/>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r w:rsidRPr="009856DB">
        <w:rPr>
          <w:rFonts w:ascii="GHEA Grapalat" w:eastAsia="GHEA Grapalat" w:hAnsi="GHEA Grapalat" w:cs="GHEA Grapalat"/>
          <w:b/>
          <w:color w:val="000000"/>
          <w:sz w:val="24"/>
          <w:szCs w:val="24"/>
          <w:lang w:eastAsia="ru-RU" w:bidi="ru-RU"/>
        </w:rPr>
        <w:lastRenderedPageBreak/>
        <w:t>Данные реального бенефициара</w:t>
      </w:r>
    </w:p>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Фамилия</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Имя(латинскими буквами)</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Фамилия (латинскими буквами)</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Гражданство</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6"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рождения</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5109A5" w:rsidRPr="009856DB" w:rsidTr="00E871B1">
        <w:tc>
          <w:tcPr>
            <w:tcW w:w="297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Тип документа</w:t>
            </w:r>
          </w:p>
        </w:tc>
        <w:tc>
          <w:tcPr>
            <w:tcW w:w="6096"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7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Номер документа</w:t>
            </w:r>
          </w:p>
        </w:tc>
        <w:tc>
          <w:tcPr>
            <w:tcW w:w="6096"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7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317" w:hanging="283"/>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предоставления</w:t>
            </w:r>
          </w:p>
        </w:tc>
        <w:tc>
          <w:tcPr>
            <w:tcW w:w="6096"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7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34"/>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Предоставляющий орган</w:t>
            </w:r>
          </w:p>
        </w:tc>
        <w:tc>
          <w:tcPr>
            <w:tcW w:w="6096"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7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НЗОУ или эквивалентный номер</w:t>
            </w:r>
          </w:p>
        </w:tc>
        <w:tc>
          <w:tcPr>
            <w:tcW w:w="6096"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5109A5" w:rsidRPr="009856DB" w:rsidTr="00E871B1">
        <w:tc>
          <w:tcPr>
            <w:tcW w:w="2943"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Государство</w:t>
            </w:r>
          </w:p>
        </w:tc>
        <w:tc>
          <w:tcPr>
            <w:tcW w:w="6072"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43"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Муниципалитет</w:t>
            </w:r>
          </w:p>
        </w:tc>
        <w:tc>
          <w:tcPr>
            <w:tcW w:w="6072"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43"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284" w:hanging="284"/>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Административно-территориальная единица</w:t>
            </w:r>
          </w:p>
        </w:tc>
        <w:tc>
          <w:tcPr>
            <w:tcW w:w="6072"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943"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426" w:hanging="426"/>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lastRenderedPageBreak/>
              <w:t>Название улицы, здание (дом), квартира</w:t>
            </w:r>
          </w:p>
        </w:tc>
        <w:tc>
          <w:tcPr>
            <w:tcW w:w="6072"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Государство</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Муниципалитет</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Административно-территориальная единица</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Название улицы, здание (дом), квартира</w:t>
            </w:r>
          </w:p>
        </w:tc>
        <w:tc>
          <w:tcPr>
            <w:tcW w:w="6178"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109A5" w:rsidRPr="009856DB" w:rsidTr="00E871B1">
        <w:trPr>
          <w:trHeight w:val="924"/>
        </w:trPr>
        <w:tc>
          <w:tcPr>
            <w:tcW w:w="9016" w:type="dxa"/>
            <w:gridSpan w:val="2"/>
            <w:vAlign w:val="center"/>
          </w:tcPr>
          <w:p w:rsidR="005109A5" w:rsidRPr="009856DB" w:rsidRDefault="002B76B1" w:rsidP="005109A5">
            <w:pPr>
              <w:spacing w:before="240" w:after="240" w:line="240" w:lineRule="auto"/>
              <w:jc w:val="both"/>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842393443"/>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а</w:t>
            </w:r>
            <w:r w:rsidR="005109A5" w:rsidRPr="009856DB">
              <w:rPr>
                <w:rFonts w:ascii="GHEA Grapalat" w:eastAsia="GHEA Grapalat" w:hAnsi="GHEA Grapalat" w:cs="GHEA Grapalat"/>
                <w:sz w:val="24"/>
                <w:szCs w:val="24"/>
                <w:lang w:eastAsia="ru-RU" w:bidi="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109A5" w:rsidRPr="009856DB" w:rsidTr="00E871B1">
        <w:trPr>
          <w:trHeight w:val="684"/>
        </w:trPr>
        <w:tc>
          <w:tcPr>
            <w:tcW w:w="4508"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Размер участия(%)</w:t>
            </w:r>
          </w:p>
        </w:tc>
        <w:tc>
          <w:tcPr>
            <w:tcW w:w="4508" w:type="dxa"/>
            <w:shd w:val="clear" w:color="auto" w:fill="FFFFFF"/>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1282"/>
        </w:trPr>
        <w:tc>
          <w:tcPr>
            <w:tcW w:w="4508"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Вид участия</w:t>
            </w:r>
          </w:p>
        </w:tc>
        <w:tc>
          <w:tcPr>
            <w:tcW w:w="4508" w:type="dxa"/>
            <w:vAlign w:val="center"/>
          </w:tcPr>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868681999"/>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Прямое участие</w:t>
            </w:r>
          </w:p>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440572912"/>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Косвенное участие</w:t>
            </w:r>
          </w:p>
        </w:tc>
      </w:tr>
      <w:tr w:rsidR="005109A5" w:rsidRPr="009856DB" w:rsidTr="00E871B1">
        <w:tc>
          <w:tcPr>
            <w:tcW w:w="9016" w:type="dxa"/>
            <w:gridSpan w:val="2"/>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70491207"/>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б</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 xml:space="preserve"> осуществляет реальный (фактический) контроль за данным юридическим лицом иными средствами</w:t>
            </w:r>
          </w:p>
        </w:tc>
      </w:tr>
      <w:tr w:rsidR="005109A5" w:rsidRPr="009856DB" w:rsidTr="00E871B1">
        <w:tc>
          <w:tcPr>
            <w:tcW w:w="9016" w:type="dxa"/>
            <w:gridSpan w:val="2"/>
            <w:vAlign w:val="center"/>
          </w:tcPr>
          <w:p w:rsidR="005109A5" w:rsidRPr="009856DB" w:rsidRDefault="002B76B1" w:rsidP="005109A5">
            <w:pPr>
              <w:spacing w:before="240" w:after="240" w:line="240" w:lineRule="auto"/>
              <w:jc w:val="both"/>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81971841"/>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в</w:t>
            </w:r>
            <w:r w:rsidR="005109A5" w:rsidRPr="009856DB">
              <w:rPr>
                <w:rFonts w:ascii="GHEA Grapalat" w:eastAsia="GHEA Grapalat" w:hAnsi="GHEA Grapalat" w:cs="GHEA Grapalat"/>
                <w:sz w:val="24"/>
                <w:szCs w:val="24"/>
                <w:lang w:eastAsia="ru-RU" w:bidi="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109A5" w:rsidRPr="009856DB">
              <w:rPr>
                <w:rFonts w:ascii="GHEA Grapalat" w:eastAsia="GHEA Grapalat" w:hAnsi="GHEA Grapalat" w:cs="GHEA Grapalat"/>
                <w:sz w:val="24"/>
                <w:szCs w:val="24"/>
                <w:lang w:val="hy-AM" w:eastAsia="ru-RU" w:bidi="ru-RU"/>
              </w:rPr>
              <w:t>б</w:t>
            </w:r>
            <w:r w:rsidR="005109A5" w:rsidRPr="009856DB">
              <w:rPr>
                <w:rFonts w:ascii="GHEA Grapalat" w:eastAsia="GHEA Grapalat" w:hAnsi="GHEA Grapalat" w:cs="GHEA Grapalat"/>
                <w:sz w:val="24"/>
                <w:szCs w:val="24"/>
                <w:lang w:eastAsia="ru-RU" w:bidi="ru-RU"/>
              </w:rPr>
              <w:t>"</w:t>
            </w: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109A5" w:rsidRPr="009856DB" w:rsidTr="00E871B1">
        <w:trPr>
          <w:trHeight w:val="924"/>
        </w:trPr>
        <w:tc>
          <w:tcPr>
            <w:tcW w:w="9016" w:type="dxa"/>
            <w:gridSpan w:val="2"/>
            <w:vAlign w:val="center"/>
          </w:tcPr>
          <w:p w:rsidR="005109A5" w:rsidRPr="009856DB" w:rsidRDefault="002B76B1" w:rsidP="005109A5">
            <w:pPr>
              <w:spacing w:before="240" w:after="240" w:line="240" w:lineRule="auto"/>
              <w:jc w:val="both"/>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897461338"/>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а</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109A5" w:rsidRPr="009856DB" w:rsidTr="00E871B1">
        <w:trPr>
          <w:trHeight w:val="684"/>
        </w:trPr>
        <w:tc>
          <w:tcPr>
            <w:tcW w:w="4508"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Размер участия (%)</w:t>
            </w:r>
          </w:p>
        </w:tc>
        <w:tc>
          <w:tcPr>
            <w:tcW w:w="4508" w:type="dxa"/>
            <w:shd w:val="clear" w:color="auto" w:fill="auto"/>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1282"/>
        </w:trPr>
        <w:tc>
          <w:tcPr>
            <w:tcW w:w="4508"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Вид участия</w:t>
            </w:r>
          </w:p>
        </w:tc>
        <w:tc>
          <w:tcPr>
            <w:tcW w:w="4508" w:type="dxa"/>
            <w:vAlign w:val="center"/>
          </w:tcPr>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370194158"/>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Прямое участие</w:t>
            </w:r>
          </w:p>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358386919"/>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Косвенное участие</w:t>
            </w:r>
          </w:p>
        </w:tc>
      </w:tr>
      <w:tr w:rsidR="005109A5" w:rsidRPr="009856DB" w:rsidTr="00E871B1">
        <w:tc>
          <w:tcPr>
            <w:tcW w:w="9016" w:type="dxa"/>
            <w:gridSpan w:val="2"/>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350172285"/>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б</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 xml:space="preserve">имеет право назначать или </w:t>
            </w:r>
            <w:r w:rsidR="005109A5" w:rsidRPr="009856DB">
              <w:rPr>
                <w:rFonts w:ascii="GHEA Grapalat" w:eastAsia="GHEA Grapalat" w:hAnsi="GHEA Grapalat" w:cs="GHEA Grapalat"/>
                <w:sz w:val="24"/>
                <w:szCs w:val="24"/>
                <w:lang w:eastAsia="hy-AM" w:bidi="ru-RU"/>
              </w:rPr>
              <w:t>освобождать</w:t>
            </w:r>
            <w:r w:rsidR="005109A5" w:rsidRPr="009856DB">
              <w:rPr>
                <w:rFonts w:ascii="GHEA Grapalat" w:eastAsia="GHEA Grapalat" w:hAnsi="GHEA Grapalat" w:cs="GHEA Grapalat"/>
                <w:sz w:val="24"/>
                <w:szCs w:val="24"/>
                <w:lang w:eastAsia="ru-RU" w:bidi="ru-RU"/>
              </w:rPr>
              <w:t xml:space="preserve"> большинство членов органов управления юридического лица</w:t>
            </w:r>
          </w:p>
        </w:tc>
      </w:tr>
      <w:tr w:rsidR="005109A5" w:rsidRPr="009856DB" w:rsidTr="00E871B1">
        <w:tc>
          <w:tcPr>
            <w:tcW w:w="9016" w:type="dxa"/>
            <w:gridSpan w:val="2"/>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722589211"/>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в</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109A5" w:rsidRPr="009856DB" w:rsidTr="00E871B1">
        <w:tc>
          <w:tcPr>
            <w:tcW w:w="9016" w:type="dxa"/>
            <w:gridSpan w:val="2"/>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583753897"/>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г</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осуществляет реальный (фактический) контроль за юридическим лицом иными средствами</w:t>
            </w:r>
          </w:p>
        </w:tc>
      </w:tr>
      <w:tr w:rsidR="005109A5" w:rsidRPr="009856DB" w:rsidTr="00E871B1">
        <w:tc>
          <w:tcPr>
            <w:tcW w:w="9016" w:type="dxa"/>
            <w:gridSpan w:val="2"/>
            <w:vAlign w:val="center"/>
          </w:tcPr>
          <w:p w:rsidR="005109A5" w:rsidRPr="009856DB" w:rsidRDefault="002B76B1" w:rsidP="005109A5">
            <w:pPr>
              <w:spacing w:before="240" w:after="24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042667163"/>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r>
            <w:r w:rsidR="005109A5" w:rsidRPr="009856DB">
              <w:rPr>
                <w:rFonts w:ascii="GHEA Grapalat" w:eastAsia="GHEA Grapalat" w:hAnsi="GHEA Grapalat" w:cs="GHEA Grapalat"/>
                <w:sz w:val="24"/>
                <w:szCs w:val="24"/>
                <w:lang w:val="hy-AM" w:eastAsia="ru-RU" w:bidi="ru-RU"/>
              </w:rPr>
              <w:t>д</w:t>
            </w:r>
            <w:r w:rsidR="005109A5" w:rsidRPr="009856DB">
              <w:rPr>
                <w:rFonts w:ascii="Times New Roman" w:eastAsia="Cambria Math" w:hAnsi="Times New Roman" w:cs="Times New Roman"/>
                <w:sz w:val="24"/>
                <w:szCs w:val="24"/>
                <w:lang w:eastAsia="ru-RU" w:bidi="ru-RU"/>
              </w:rPr>
              <w:t>․</w:t>
            </w:r>
            <w:r w:rsidR="005109A5" w:rsidRPr="009856DB">
              <w:rPr>
                <w:rFonts w:ascii="GHEA Grapalat" w:eastAsia="GHEA Grapalat" w:hAnsi="GHEA Grapalat" w:cs="GHEA Grapalat"/>
                <w:sz w:val="24"/>
                <w:szCs w:val="24"/>
                <w:lang w:eastAsia="ru-RU" w:bidi="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284" w:hanging="284"/>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становления реальным бенефициаром</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142" w:hanging="142"/>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Осуществление контроля за организацией</w:t>
            </w:r>
          </w:p>
        </w:tc>
        <w:tc>
          <w:tcPr>
            <w:tcW w:w="6180" w:type="dxa"/>
            <w:vAlign w:val="center"/>
          </w:tcPr>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769041764"/>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Отдельно</w:t>
            </w:r>
          </w:p>
          <w:p w:rsidR="005109A5" w:rsidRPr="009856DB" w:rsidRDefault="002B76B1" w:rsidP="005109A5">
            <w:pPr>
              <w:spacing w:after="0" w:line="240" w:lineRule="auto"/>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454287896"/>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Совместно с аффилированными лицами</w:t>
            </w: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142" w:hanging="142"/>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 xml:space="preserve">Реальным бенефициаром отчетной организации в сфере недропользования является должностное лицо или член его </w:t>
            </w:r>
            <w:r w:rsidRPr="009856DB">
              <w:rPr>
                <w:rFonts w:ascii="GHEA Grapalat" w:eastAsia="GHEA Grapalat" w:hAnsi="GHEA Grapalat" w:cs="GHEA Grapalat"/>
                <w:color w:val="000000"/>
                <w:sz w:val="24"/>
                <w:szCs w:val="24"/>
                <w:lang w:eastAsia="ru-RU" w:bidi="ru-RU"/>
              </w:rPr>
              <w:lastRenderedPageBreak/>
              <w:t xml:space="preserve">семьи </w:t>
            </w:r>
          </w:p>
        </w:tc>
        <w:tc>
          <w:tcPr>
            <w:tcW w:w="6180" w:type="dxa"/>
            <w:vAlign w:val="center"/>
          </w:tcPr>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447587436"/>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Да</w:t>
            </w:r>
          </w:p>
          <w:p w:rsidR="005109A5" w:rsidRPr="009856DB" w:rsidRDefault="002B76B1" w:rsidP="005109A5">
            <w:pPr>
              <w:spacing w:before="240" w:after="240"/>
              <w:rPr>
                <w:rFonts w:ascii="GHEA Grapalat" w:eastAsia="GHEA Grapalat" w:hAnsi="GHEA Grapalat" w:cs="GHEA Grapalat"/>
                <w:sz w:val="24"/>
                <w:szCs w:val="24"/>
                <w:lang w:eastAsia="ru-RU" w:bidi="ru-RU"/>
              </w:rPr>
            </w:pPr>
            <w:sdt>
              <w:sdtPr>
                <w:rPr>
                  <w:rFonts w:ascii="GHEA Grapalat" w:eastAsia="GHEA Grapalat" w:hAnsi="GHEA Grapalat" w:cs="GHEA Grapalat"/>
                  <w:sz w:val="24"/>
                  <w:szCs w:val="24"/>
                  <w:lang w:eastAsia="ru-RU" w:bidi="ru-RU"/>
                </w:rPr>
                <w:id w:val="-1236392488"/>
              </w:sdtPr>
              <w:sdtContent>
                <w:r w:rsidR="005109A5" w:rsidRPr="009856DB">
                  <w:rPr>
                    <w:rFonts w:ascii="Segoe UI Symbol" w:eastAsia="GHEA Grapalat" w:hAnsi="Segoe UI Symbol" w:cs="Segoe UI Symbol"/>
                    <w:sz w:val="24"/>
                    <w:szCs w:val="24"/>
                    <w:lang w:eastAsia="ru-RU" w:bidi="ru-RU"/>
                  </w:rPr>
                  <w:t>☐</w:t>
                </w:r>
              </w:sdtContent>
            </w:sdt>
            <w:r w:rsidR="005109A5" w:rsidRPr="009856DB">
              <w:rPr>
                <w:rFonts w:ascii="GHEA Grapalat" w:eastAsia="GHEA Grapalat" w:hAnsi="GHEA Grapalat" w:cs="GHEA Grapalat"/>
                <w:sz w:val="24"/>
                <w:szCs w:val="24"/>
                <w:lang w:eastAsia="ru-RU" w:bidi="ru-RU"/>
              </w:rPr>
              <w:tab/>
              <w:t>Нет</w:t>
            </w: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Адрес  электронной почты</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7"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Номер телефона</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pBdr>
          <w:top w:val="nil"/>
          <w:left w:val="nil"/>
          <w:bottom w:val="nil"/>
          <w:right w:val="nil"/>
          <w:between w:val="nil"/>
        </w:pBdr>
        <w:spacing w:after="0" w:line="240" w:lineRule="auto"/>
        <w:ind w:left="792"/>
        <w:rPr>
          <w:rFonts w:ascii="GHEA Grapalat" w:eastAsia="GHEA Grapalat" w:hAnsi="GHEA Grapalat" w:cs="GHEA Grapalat"/>
          <w:i/>
          <w:color w:val="000000"/>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numPr>
          <w:ilvl w:val="0"/>
          <w:numId w:val="27"/>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r w:rsidRPr="009856DB">
        <w:rPr>
          <w:rFonts w:ascii="GHEA Grapalat" w:eastAsia="GHEA Grapalat" w:hAnsi="GHEA Grapalat" w:cs="GHEA Grapalat"/>
          <w:b/>
          <w:color w:val="000000"/>
          <w:sz w:val="24"/>
          <w:szCs w:val="24"/>
          <w:lang w:eastAsia="ru-RU" w:bidi="ru-RU"/>
        </w:rPr>
        <w:lastRenderedPageBreak/>
        <w:t>Промежуточные юридические лица</w:t>
      </w:r>
    </w:p>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Наименование латинскими буквами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Номер государственной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День, месяц, год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Адрес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Государство регистрации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 и фамилия руководителя исполнительного органа</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24"/>
          <w:szCs w:val="24"/>
          <w:lang w:eastAsia="ru-RU" w:bidi="ru-RU"/>
        </w:rPr>
      </w:pPr>
      <w:r w:rsidRPr="009856DB">
        <w:rPr>
          <w:rFonts w:ascii="GHEA Grapalat" w:eastAsia="GHEA Grapalat" w:hAnsi="GHEA Grapalat" w:cs="GHEA Grapalat"/>
          <w:i/>
          <w:color w:val="000000"/>
          <w:sz w:val="24"/>
          <w:szCs w:val="24"/>
          <w:lang w:eastAsia="ru-RU" w:bidi="ru-RU"/>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rPr>
          <w:trHeight w:val="853"/>
        </w:trPr>
        <w:tc>
          <w:tcPr>
            <w:tcW w:w="2835" w:type="dxa"/>
            <w:vMerge w:val="restart"/>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ind w:left="142" w:hanging="142"/>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850"/>
        </w:trPr>
        <w:tc>
          <w:tcPr>
            <w:tcW w:w="2835" w:type="dxa"/>
            <w:vMerge/>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p>
        </w:tc>
        <w:tc>
          <w:tcPr>
            <w:tcW w:w="6180" w:type="dxa"/>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850"/>
        </w:trPr>
        <w:tc>
          <w:tcPr>
            <w:tcW w:w="2835" w:type="dxa"/>
            <w:vMerge/>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p>
        </w:tc>
        <w:tc>
          <w:tcPr>
            <w:tcW w:w="6180" w:type="dxa"/>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850"/>
        </w:trPr>
        <w:tc>
          <w:tcPr>
            <w:tcW w:w="2835" w:type="dxa"/>
            <w:vMerge/>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p>
        </w:tc>
        <w:tc>
          <w:tcPr>
            <w:tcW w:w="6180" w:type="dxa"/>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rPr>
          <w:trHeight w:val="850"/>
        </w:trPr>
        <w:tc>
          <w:tcPr>
            <w:tcW w:w="2835" w:type="dxa"/>
            <w:vMerge/>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p>
        </w:tc>
        <w:tc>
          <w:tcPr>
            <w:tcW w:w="6180" w:type="dxa"/>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numPr>
          <w:ilvl w:val="1"/>
          <w:numId w:val="27"/>
        </w:numPr>
        <w:pBdr>
          <w:top w:val="nil"/>
          <w:left w:val="nil"/>
          <w:bottom w:val="nil"/>
          <w:right w:val="nil"/>
          <w:between w:val="nil"/>
        </w:pBdr>
        <w:spacing w:before="240" w:after="0" w:line="240" w:lineRule="auto"/>
        <w:rPr>
          <w:rFonts w:ascii="GHEA Grapalat" w:eastAsia="GHEA Grapalat" w:hAnsi="GHEA Grapalat" w:cs="GHEA Grapalat"/>
          <w:i/>
          <w:sz w:val="24"/>
          <w:szCs w:val="24"/>
          <w:lang w:eastAsia="ru-RU" w:bidi="ru-RU"/>
        </w:rPr>
      </w:pPr>
      <w:r w:rsidRPr="009856DB">
        <w:rPr>
          <w:rFonts w:ascii="GHEA Grapalat" w:eastAsia="GHEA Grapalat" w:hAnsi="GHEA Grapalat" w:cs="GHEA Grapalat"/>
          <w:i/>
          <w:sz w:val="24"/>
          <w:szCs w:val="24"/>
          <w:lang w:eastAsia="ru-RU" w:bidi="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lastRenderedPageBreak/>
              <w:t>Наименование фондовой биржи</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r w:rsidR="005109A5" w:rsidRPr="009856DB" w:rsidTr="00E871B1">
        <w:tc>
          <w:tcPr>
            <w:tcW w:w="2835" w:type="dxa"/>
            <w:shd w:val="clear" w:color="auto" w:fill="D9E2F3"/>
            <w:vAlign w:val="center"/>
          </w:tcPr>
          <w:p w:rsidR="005109A5" w:rsidRPr="009856DB" w:rsidRDefault="005109A5" w:rsidP="005109A5">
            <w:pPr>
              <w:numPr>
                <w:ilvl w:val="2"/>
                <w:numId w:val="27"/>
              </w:numPr>
              <w:pBdr>
                <w:top w:val="nil"/>
                <w:left w:val="nil"/>
                <w:bottom w:val="nil"/>
                <w:right w:val="nil"/>
                <w:between w:val="nil"/>
              </w:pBdr>
              <w:spacing w:after="0" w:line="240" w:lineRule="auto"/>
              <w:rPr>
                <w:rFonts w:ascii="GHEA Grapalat" w:eastAsia="GHEA Grapalat" w:hAnsi="GHEA Grapalat" w:cs="GHEA Grapalat"/>
                <w:color w:val="000000"/>
                <w:sz w:val="24"/>
                <w:szCs w:val="24"/>
                <w:lang w:eastAsia="ru-RU" w:bidi="ru-RU"/>
              </w:rPr>
            </w:pPr>
            <w:r w:rsidRPr="009856DB">
              <w:rPr>
                <w:rFonts w:ascii="GHEA Grapalat" w:eastAsia="GHEA Grapalat" w:hAnsi="GHEA Grapalat" w:cs="GHEA Grapalat"/>
                <w:color w:val="000000"/>
                <w:sz w:val="24"/>
                <w:szCs w:val="24"/>
                <w:lang w:eastAsia="ru-RU" w:bidi="ru-RU"/>
              </w:rPr>
              <w:t>Ссылка на документы, наличествующие на бирже</w:t>
            </w:r>
          </w:p>
        </w:tc>
        <w:tc>
          <w:tcPr>
            <w:tcW w:w="6180" w:type="dxa"/>
            <w:vAlign w:val="center"/>
          </w:tcPr>
          <w:p w:rsidR="005109A5" w:rsidRPr="009856DB" w:rsidRDefault="005109A5" w:rsidP="005109A5">
            <w:pPr>
              <w:spacing w:before="240" w:after="240" w:line="240" w:lineRule="auto"/>
              <w:rPr>
                <w:rFonts w:ascii="GHEA Grapalat" w:eastAsia="GHEA Grapalat" w:hAnsi="GHEA Grapalat" w:cs="GHEA Grapalat"/>
                <w:sz w:val="24"/>
                <w:szCs w:val="24"/>
                <w:lang w:eastAsia="ru-RU" w:bidi="ru-RU"/>
              </w:rPr>
            </w:pPr>
          </w:p>
        </w:tc>
      </w:tr>
    </w:tbl>
    <w:p w:rsidR="005109A5" w:rsidRPr="009856DB" w:rsidRDefault="005109A5" w:rsidP="005109A5">
      <w:pPr>
        <w:pBdr>
          <w:top w:val="nil"/>
          <w:left w:val="nil"/>
          <w:bottom w:val="nil"/>
          <w:right w:val="nil"/>
          <w:between w:val="nil"/>
        </w:pBdr>
        <w:spacing w:before="240" w:after="0" w:line="240" w:lineRule="auto"/>
        <w:rPr>
          <w:rFonts w:ascii="GHEA Grapalat" w:eastAsia="GHEA Grapalat" w:hAnsi="GHEA Grapalat" w:cs="GHEA Grapalat"/>
          <w:i/>
          <w:sz w:val="24"/>
          <w:szCs w:val="24"/>
          <w:lang w:eastAsia="ru-RU" w:bidi="ru-RU"/>
        </w:rPr>
      </w:pPr>
      <w:r w:rsidRPr="009856DB">
        <w:rPr>
          <w:rFonts w:ascii="GHEA Grapalat" w:eastAsia="GHEA Grapalat" w:hAnsi="GHEA Grapalat" w:cs="GHEA Grapalat"/>
          <w:i/>
          <w:sz w:val="24"/>
          <w:szCs w:val="24"/>
          <w:lang w:eastAsia="ru-RU" w:bidi="ru-RU"/>
        </w:rPr>
        <w:br w:type="page"/>
      </w:r>
    </w:p>
    <w:p w:rsidR="005109A5" w:rsidRPr="009856DB" w:rsidRDefault="005109A5" w:rsidP="005109A5">
      <w:p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r w:rsidRPr="009856DB">
        <w:rPr>
          <w:rFonts w:ascii="GHEA Grapalat" w:eastAsia="GHEA Grapalat" w:hAnsi="GHEA Grapalat" w:cs="GHEA Grapalat"/>
          <w:b/>
          <w:color w:val="000000"/>
          <w:sz w:val="24"/>
          <w:szCs w:val="24"/>
          <w:lang w:eastAsia="ru-RU" w:bidi="ru-RU"/>
        </w:rPr>
        <w:lastRenderedPageBreak/>
        <w:t>Дополнительные примечания</w:t>
      </w:r>
    </w:p>
    <w:tbl>
      <w:tblPr>
        <w:tblStyle w:val="aff2"/>
        <w:tblW w:w="0" w:type="auto"/>
        <w:tblLayout w:type="fixed"/>
        <w:tblLook w:val="04A0"/>
      </w:tblPr>
      <w:tblGrid>
        <w:gridCol w:w="9016"/>
      </w:tblGrid>
      <w:tr w:rsidR="005109A5" w:rsidRPr="009856DB" w:rsidTr="00E871B1">
        <w:tc>
          <w:tcPr>
            <w:tcW w:w="9016" w:type="dxa"/>
            <w:shd w:val="clear" w:color="auto" w:fill="D9E2F3" w:themeFill="accent1" w:themeFillTint="33"/>
          </w:tcPr>
          <w:p w:rsidR="005109A5" w:rsidRPr="009856DB" w:rsidRDefault="005109A5" w:rsidP="005109A5">
            <w:pPr>
              <w:spacing w:before="240"/>
              <w:rPr>
                <w:rFonts w:ascii="GHEA Grapalat" w:eastAsia="GHEA Grapalat" w:hAnsi="GHEA Grapalat" w:cs="GHEA Grapalat"/>
                <w:i/>
                <w:color w:val="000000"/>
                <w:sz w:val="24"/>
                <w:szCs w:val="24"/>
              </w:rPr>
            </w:pPr>
            <w:r w:rsidRPr="009856DB">
              <w:rPr>
                <w:rFonts w:ascii="GHEA Grapalat" w:eastAsia="GHEA Grapalat" w:hAnsi="GHEA Grapalat" w:cs="GHEA Grapalat"/>
                <w:i/>
                <w:color w:val="000000"/>
                <w:sz w:val="24"/>
                <w:szCs w:val="24"/>
              </w:rPr>
              <w:t>Дополнительные сведения или дополнительные разъяснения, связанные с данными, заполненными или подлежащими заполнению в декларации</w:t>
            </w:r>
          </w:p>
        </w:tc>
      </w:tr>
      <w:tr w:rsidR="005109A5" w:rsidRPr="009856DB" w:rsidTr="00E871B1">
        <w:trPr>
          <w:trHeight w:val="10187"/>
        </w:trPr>
        <w:tc>
          <w:tcPr>
            <w:tcW w:w="9016" w:type="dxa"/>
          </w:tcPr>
          <w:p w:rsidR="005109A5" w:rsidRPr="009856DB" w:rsidRDefault="005109A5" w:rsidP="005109A5">
            <w:pPr>
              <w:rPr>
                <w:rFonts w:ascii="GHEA Grapalat" w:eastAsia="GHEA Grapalat" w:hAnsi="GHEA Grapalat" w:cs="GHEA Grapalat"/>
                <w:b/>
                <w:color w:val="000000"/>
                <w:sz w:val="24"/>
                <w:szCs w:val="24"/>
              </w:rPr>
            </w:pPr>
          </w:p>
        </w:tc>
      </w:tr>
    </w:tbl>
    <w:p w:rsidR="005109A5" w:rsidRPr="009856DB" w:rsidRDefault="005109A5" w:rsidP="005109A5">
      <w:pPr>
        <w:pBdr>
          <w:top w:val="nil"/>
          <w:left w:val="nil"/>
          <w:bottom w:val="nil"/>
          <w:right w:val="nil"/>
          <w:between w:val="nil"/>
        </w:pBdr>
        <w:spacing w:after="0" w:line="240" w:lineRule="auto"/>
        <w:rPr>
          <w:rFonts w:ascii="GHEA Grapalat" w:eastAsia="GHEA Grapalat" w:hAnsi="GHEA Grapalat" w:cs="GHEA Grapalat"/>
          <w:b/>
          <w:color w:val="000000"/>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spacing w:after="0" w:line="360" w:lineRule="auto"/>
        <w:jc w:val="center"/>
        <w:rPr>
          <w:rFonts w:ascii="GHEA Grapalat" w:eastAsia="Times New Roman" w:hAnsi="GHEA Grapalat" w:cs="Times New Roman"/>
          <w:b/>
          <w:sz w:val="28"/>
          <w:szCs w:val="28"/>
          <w:lang w:val="hy-AM" w:eastAsia="ru-RU" w:bidi="ru-RU"/>
        </w:rPr>
      </w:pPr>
      <w:r w:rsidRPr="009856DB">
        <w:rPr>
          <w:rFonts w:ascii="GHEA Grapalat" w:eastAsia="Times New Roman" w:hAnsi="GHEA Grapalat" w:cs="Times New Roman"/>
          <w:b/>
          <w:sz w:val="28"/>
          <w:szCs w:val="28"/>
          <w:lang w:eastAsia="ru-RU" w:bidi="ru-RU"/>
        </w:rPr>
        <w:lastRenderedPageBreak/>
        <w:t>Порядок заполнения декларации</w:t>
      </w:r>
    </w:p>
    <w:p w:rsidR="005109A5" w:rsidRPr="009856DB" w:rsidRDefault="005109A5" w:rsidP="005109A5">
      <w:pPr>
        <w:spacing w:after="0" w:line="360" w:lineRule="auto"/>
        <w:jc w:val="center"/>
        <w:rPr>
          <w:rFonts w:ascii="GHEA Grapalat" w:eastAsia="Times New Roman" w:hAnsi="GHEA Grapalat" w:cs="Times New Roman"/>
          <w:b/>
          <w:sz w:val="28"/>
          <w:szCs w:val="28"/>
          <w:lang w:val="hy-AM" w:eastAsia="ru-RU" w:bidi="ru-RU"/>
        </w:rPr>
      </w:pPr>
    </w:p>
    <w:p w:rsidR="005109A5" w:rsidRPr="009856DB" w:rsidRDefault="005109A5" w:rsidP="005109A5">
      <w:pPr>
        <w:numPr>
          <w:ilvl w:val="0"/>
          <w:numId w:val="28"/>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5109A5" w:rsidRPr="009856DB" w:rsidRDefault="005109A5" w:rsidP="005109A5">
      <w:pPr>
        <w:numPr>
          <w:ilvl w:val="0"/>
          <w:numId w:val="29"/>
        </w:numPr>
        <w:spacing w:after="200" w:line="360" w:lineRule="auto"/>
        <w:ind w:firstLine="142"/>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5109A5" w:rsidRPr="009856DB" w:rsidRDefault="005109A5" w:rsidP="005109A5">
      <w:pPr>
        <w:numPr>
          <w:ilvl w:val="0"/>
          <w:numId w:val="29"/>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5109A5" w:rsidRPr="009856DB" w:rsidRDefault="005109A5" w:rsidP="005109A5">
      <w:pPr>
        <w:numPr>
          <w:ilvl w:val="0"/>
          <w:numId w:val="29"/>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5109A5" w:rsidRPr="009856DB" w:rsidRDefault="005109A5" w:rsidP="005109A5">
      <w:pPr>
        <w:numPr>
          <w:ilvl w:val="0"/>
          <w:numId w:val="28"/>
        </w:numPr>
        <w:spacing w:after="200" w:line="360" w:lineRule="auto"/>
        <w:ind w:left="142" w:hanging="284"/>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5109A5" w:rsidRPr="009856DB" w:rsidRDefault="005109A5" w:rsidP="005109A5">
      <w:pPr>
        <w:numPr>
          <w:ilvl w:val="0"/>
          <w:numId w:val="30"/>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9856DB">
        <w:rPr>
          <w:rFonts w:ascii="GHEA Grapalat" w:eastAsia="Times New Roman" w:hAnsi="GHEA Grapalat" w:cs="Times New Roman"/>
          <w:sz w:val="24"/>
          <w:szCs w:val="24"/>
          <w:lang w:eastAsia="ru-RU" w:bidi="ru-RU"/>
        </w:rPr>
        <w:lastRenderedPageBreak/>
        <w:t>имеющиеся на бирже документы-при наличии документов, содержащих сведения о владельцах данного юридического лица;</w:t>
      </w:r>
    </w:p>
    <w:p w:rsidR="005109A5" w:rsidRPr="009856DB" w:rsidRDefault="005109A5" w:rsidP="005109A5">
      <w:pPr>
        <w:numPr>
          <w:ilvl w:val="0"/>
          <w:numId w:val="30"/>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5109A5" w:rsidRPr="009856DB" w:rsidRDefault="005109A5" w:rsidP="005109A5">
      <w:pPr>
        <w:numPr>
          <w:ilvl w:val="0"/>
          <w:numId w:val="30"/>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109A5" w:rsidRPr="009856DB" w:rsidRDefault="005109A5" w:rsidP="005109A5">
      <w:pPr>
        <w:numPr>
          <w:ilvl w:val="0"/>
          <w:numId w:val="28"/>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856DB">
        <w:rPr>
          <w:rFonts w:ascii="Cambria Math" w:eastAsia="MS Mincho" w:hAnsi="Cambria Math" w:cs="Cambria Math"/>
          <w:sz w:val="24"/>
          <w:szCs w:val="24"/>
          <w:lang w:eastAsia="ru-RU" w:bidi="ru-RU"/>
        </w:rPr>
        <w:t>․</w:t>
      </w:r>
    </w:p>
    <w:p w:rsidR="005109A5" w:rsidRPr="009856DB" w:rsidRDefault="005109A5" w:rsidP="005109A5">
      <w:pPr>
        <w:numPr>
          <w:ilvl w:val="0"/>
          <w:numId w:val="31"/>
        </w:numPr>
        <w:spacing w:after="200" w:line="360" w:lineRule="auto"/>
        <w:ind w:hanging="426"/>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9856DB">
        <w:rPr>
          <w:rFonts w:ascii="GHEA Grapalat" w:eastAsia="Times New Roman" w:hAnsi="GHEA Grapalat" w:cs="Times New Roman"/>
          <w:sz w:val="24"/>
          <w:szCs w:val="24"/>
          <w:lang w:eastAsia="ru-RU" w:bidi="ru-RU"/>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109A5" w:rsidRPr="009856DB" w:rsidRDefault="005109A5" w:rsidP="005109A5">
      <w:pPr>
        <w:spacing w:after="0" w:line="360" w:lineRule="auto"/>
        <w:ind w:left="-360"/>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109A5" w:rsidRPr="009856DB" w:rsidRDefault="005109A5" w:rsidP="005109A5">
      <w:pPr>
        <w:numPr>
          <w:ilvl w:val="0"/>
          <w:numId w:val="28"/>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856DB">
        <w:rPr>
          <w:rFonts w:ascii="Cambria Math" w:eastAsia="MS Mincho" w:hAnsi="Cambria Math" w:cs="Cambria Math"/>
          <w:sz w:val="24"/>
          <w:szCs w:val="24"/>
          <w:lang w:eastAsia="ru-RU" w:bidi="ru-RU"/>
        </w:rPr>
        <w:t>․</w:t>
      </w:r>
    </w:p>
    <w:p w:rsidR="005109A5" w:rsidRPr="009856DB" w:rsidRDefault="005109A5" w:rsidP="005109A5">
      <w:pPr>
        <w:numPr>
          <w:ilvl w:val="0"/>
          <w:numId w:val="32"/>
        </w:numPr>
        <w:spacing w:after="200" w:line="360" w:lineRule="auto"/>
        <w:contextualSpacing/>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5109A5" w:rsidRPr="009856DB" w:rsidRDefault="005109A5" w:rsidP="005109A5">
      <w:pPr>
        <w:spacing w:after="0" w:line="360" w:lineRule="auto"/>
        <w:ind w:left="-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  в подразделе "Документ, удостоверяющий личность" вносятся сведения о документе, удостоверяющем личность реального бенефициара;</w:t>
      </w:r>
    </w:p>
    <w:p w:rsidR="005109A5" w:rsidRPr="009856DB" w:rsidRDefault="005109A5" w:rsidP="005109A5">
      <w:pPr>
        <w:spacing w:after="0" w:line="360" w:lineRule="auto"/>
        <w:ind w:left="-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 в подразделе "Адрес учета лица" заполняется адрес места учета реального бенефициара;</w:t>
      </w:r>
    </w:p>
    <w:p w:rsidR="005109A5" w:rsidRPr="009856DB" w:rsidRDefault="005109A5" w:rsidP="005109A5">
      <w:pPr>
        <w:spacing w:after="0" w:line="360" w:lineRule="auto"/>
        <w:ind w:left="-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5109A5" w:rsidRPr="009856DB" w:rsidRDefault="005109A5" w:rsidP="005109A5">
      <w:pPr>
        <w:spacing w:after="0" w:line="360" w:lineRule="auto"/>
        <w:ind w:left="-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 xml:space="preserve">5) подраздел "Основания </w:t>
      </w:r>
      <w:r w:rsidRPr="009856DB">
        <w:rPr>
          <w:rFonts w:ascii="GHEA Grapalat" w:hAnsi="GHEA Grapalat"/>
          <w:sz w:val="24"/>
          <w:szCs w:val="24"/>
          <w:lang w:eastAsia="ru-RU" w:bidi="ru-RU"/>
        </w:rPr>
        <w:t>являться</w:t>
      </w:r>
      <w:r w:rsidRPr="009856DB">
        <w:rPr>
          <w:rFonts w:ascii="GHEA Grapalat" w:eastAsia="Times New Roman" w:hAnsi="GHEA Grapalat" w:cs="Times New Roman"/>
          <w:sz w:val="24"/>
          <w:szCs w:val="24"/>
          <w:lang w:eastAsia="ru-RU" w:bidi="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5109A5" w:rsidRPr="009856DB" w:rsidRDefault="005109A5" w:rsidP="005109A5">
      <w:pPr>
        <w:spacing w:after="0" w:line="360" w:lineRule="auto"/>
        <w:jc w:val="both"/>
        <w:rPr>
          <w:rFonts w:ascii="GHEA Grapalat" w:eastAsia="GHEA Grapalat" w:hAnsi="GHEA Grapalat" w:cs="GHEA Grapalat"/>
          <w:sz w:val="24"/>
          <w:szCs w:val="24"/>
          <w:lang w:eastAsia="ru-RU" w:bidi="ru-RU"/>
        </w:rPr>
      </w:pPr>
      <w:r w:rsidRPr="009856DB">
        <w:rPr>
          <w:rFonts w:ascii="GHEA Grapalat" w:eastAsia="Times New Roman" w:hAnsi="GHEA Grapalat" w:cs="Times New Roman"/>
          <w:sz w:val="24"/>
          <w:szCs w:val="24"/>
          <w:lang w:eastAsia="ru-RU" w:bidi="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856DB">
        <w:rPr>
          <w:rFonts w:ascii="GHEA Grapalat" w:eastAsia="Times New Roman" w:hAnsi="GHEA Grapalat" w:cs="Times New Roman"/>
          <w:sz w:val="24"/>
          <w:szCs w:val="24"/>
          <w:lang w:val="hy-AM" w:eastAsia="ru-RU" w:bidi="ru-RU"/>
        </w:rPr>
        <w:t>Օ</w:t>
      </w:r>
      <w:r w:rsidRPr="009856DB">
        <w:rPr>
          <w:rFonts w:ascii="GHEA Grapalat" w:eastAsia="Times New Roman" w:hAnsi="GHEA Grapalat" w:cs="Times New Roman"/>
          <w:sz w:val="24"/>
          <w:szCs w:val="24"/>
          <w:lang w:eastAsia="ru-RU" w:bidi="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856DB">
        <w:rPr>
          <w:rFonts w:ascii="GHEA Grapalat" w:eastAsia="Times New Roman" w:hAnsi="GHEA Grapalat" w:cs="Times New Roman"/>
          <w:sz w:val="24"/>
          <w:szCs w:val="24"/>
          <w:lang w:val="hy-AM" w:eastAsia="ru-RU" w:bidi="ru-RU"/>
        </w:rPr>
        <w:t>Օ</w:t>
      </w:r>
      <w:r w:rsidRPr="009856DB">
        <w:rPr>
          <w:rFonts w:ascii="GHEA Grapalat" w:eastAsia="Times New Roman" w:hAnsi="GHEA Grapalat" w:cs="Times New Roman"/>
          <w:sz w:val="24"/>
          <w:szCs w:val="24"/>
          <w:lang w:eastAsia="ru-RU" w:bidi="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856DB">
        <w:rPr>
          <w:rFonts w:ascii="GHEA Grapalat" w:eastAsia="Times New Roman" w:hAnsi="GHEA Grapalat" w:cs="Times New Roman"/>
          <w:sz w:val="24"/>
          <w:szCs w:val="24"/>
          <w:lang w:val="hy-AM" w:eastAsia="ru-RU" w:bidi="ru-RU"/>
        </w:rPr>
        <w:t>Օ</w:t>
      </w:r>
      <w:r w:rsidRPr="009856DB">
        <w:rPr>
          <w:rFonts w:ascii="GHEA Grapalat" w:eastAsia="Times New Roman" w:hAnsi="GHEA Grapalat" w:cs="Times New Roman"/>
          <w:sz w:val="24"/>
          <w:szCs w:val="24"/>
          <w:lang w:eastAsia="ru-RU" w:bidi="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856DB">
        <w:rPr>
          <w:rFonts w:ascii="GHEA Grapalat" w:eastAsia="GHEA Grapalat" w:hAnsi="GHEA Grapalat" w:cs="GHEA Grapalat"/>
          <w:sz w:val="24"/>
          <w:szCs w:val="24"/>
          <w:lang w:eastAsia="ru-RU" w:bidi="ru-RU"/>
        </w:rPr>
        <w:t xml:space="preserve">В поле "Вид </w:t>
      </w:r>
      <w:r w:rsidRPr="009856DB">
        <w:rPr>
          <w:rFonts w:ascii="GHEA Grapalat" w:eastAsia="GHEA Grapalat" w:hAnsi="GHEA Grapalat" w:cs="GHEA Grapalat"/>
          <w:sz w:val="24"/>
          <w:szCs w:val="24"/>
          <w:lang w:eastAsia="ru-RU" w:bidi="ru-RU"/>
        </w:rPr>
        <w:lastRenderedPageBreak/>
        <w:t>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5109A5" w:rsidRPr="009856DB" w:rsidRDefault="005109A5" w:rsidP="005109A5">
      <w:pPr>
        <w:spacing w:after="0" w:line="360" w:lineRule="auto"/>
        <w:jc w:val="both"/>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 xml:space="preserve">б. 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б</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 делается отметка, если лицо по смыслу пункта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не является реальным бенефициаром Организации, но контролирует </w:t>
      </w:r>
      <w:r w:rsidRPr="009856DB">
        <w:rPr>
          <w:rFonts w:ascii="GHEA Grapalat" w:eastAsia="Times New Roman" w:hAnsi="GHEA Grapalat" w:cs="Times New Roman"/>
          <w:sz w:val="24"/>
          <w:szCs w:val="24"/>
          <w:lang w:val="hy-AM" w:eastAsia="ru-RU" w:bidi="ru-RU"/>
        </w:rPr>
        <w:t>Օ</w:t>
      </w:r>
      <w:r w:rsidRPr="009856DB">
        <w:rPr>
          <w:rFonts w:ascii="GHEA Grapalat" w:eastAsia="Times New Roman" w:hAnsi="GHEA Grapalat" w:cs="Times New Roman"/>
          <w:sz w:val="24"/>
          <w:szCs w:val="24"/>
          <w:lang w:eastAsia="ru-RU" w:bidi="ru-RU"/>
        </w:rPr>
        <w:t>рганизацию в силу правовых инструментов (в том числе заключенных сделок), на основе личного влияния иного характера или иными средствами;</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w:t>
      </w:r>
      <w:r w:rsidRPr="009856DB">
        <w:rPr>
          <w:rFonts w:ascii="GHEA Grapalat" w:eastAsia="Times New Roman" w:hAnsi="GHEA Grapalat" w:cs="Times New Roman"/>
          <w:sz w:val="24"/>
          <w:szCs w:val="24"/>
          <w:lang w:val="hy-AM" w:eastAsia="ru-RU" w:bidi="ru-RU"/>
        </w:rPr>
        <w:t xml:space="preserve">. </w:t>
      </w:r>
      <w:r w:rsidRPr="009856DB">
        <w:rPr>
          <w:rFonts w:ascii="GHEA Grapalat" w:eastAsia="Times New Roman" w:hAnsi="GHEA Grapalat" w:cs="Times New Roman"/>
          <w:sz w:val="24"/>
          <w:szCs w:val="24"/>
          <w:lang w:eastAsia="ru-RU" w:bidi="ru-RU"/>
        </w:rPr>
        <w:t>в</w:t>
      </w:r>
      <w:r w:rsidRPr="009856DB">
        <w:rPr>
          <w:rFonts w:ascii="GHEA Grapalat" w:eastAsia="Times New Roman" w:hAnsi="GHEA Grapalat" w:cs="Times New Roman"/>
          <w:sz w:val="24"/>
          <w:szCs w:val="24"/>
          <w:lang w:val="hy-AM" w:eastAsia="ru-RU" w:bidi="ru-RU"/>
        </w:rPr>
        <w:t xml:space="preserve">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в</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val="hy-AM" w:eastAsia="ru-RU" w:bidi="ru-RU"/>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856DB">
        <w:rPr>
          <w:rFonts w:ascii="GHEA Grapalat" w:eastAsia="Times New Roman" w:hAnsi="GHEA Grapalat" w:cs="Times New Roman"/>
          <w:sz w:val="24"/>
          <w:szCs w:val="24"/>
          <w:lang w:eastAsia="ru-RU" w:bidi="ru-RU"/>
        </w:rPr>
        <w:t>О</w:t>
      </w:r>
      <w:r w:rsidRPr="009856DB">
        <w:rPr>
          <w:rFonts w:ascii="GHEA Grapalat" w:eastAsia="Times New Roman" w:hAnsi="GHEA Grapalat" w:cs="Times New Roman"/>
          <w:sz w:val="24"/>
          <w:szCs w:val="24"/>
          <w:lang w:val="hy-AM" w:eastAsia="ru-RU" w:bidi="ru-RU"/>
        </w:rPr>
        <w:t xml:space="preserve">рганизации, в случае если не имеется физическое лицо, соответствующее требованиям пунктов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val="hy-AM" w:eastAsia="ru-RU" w:bidi="ru-RU"/>
        </w:rPr>
        <w:t xml:space="preserve">и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б</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val="hy-AM" w:eastAsia="ru-RU" w:bidi="ru-RU"/>
        </w:rPr>
        <w:t>этого подраздела</w:t>
      </w:r>
      <w:r w:rsidRPr="009856DB">
        <w:rPr>
          <w:rFonts w:ascii="GHEA Grapalat" w:eastAsia="Times New Roman" w:hAnsi="GHEA Grapalat" w:cs="Times New Roman"/>
          <w:sz w:val="24"/>
          <w:szCs w:val="24"/>
          <w:lang w:eastAsia="ru-RU" w:bidi="ru-RU"/>
        </w:rPr>
        <w:t>.</w:t>
      </w:r>
    </w:p>
    <w:p w:rsidR="005109A5" w:rsidRPr="009856DB" w:rsidRDefault="005109A5" w:rsidP="005109A5">
      <w:pPr>
        <w:spacing w:after="0" w:line="360" w:lineRule="auto"/>
        <w:jc w:val="both"/>
        <w:rPr>
          <w:rFonts w:ascii="GHEA Grapalat" w:eastAsia="Times New Roman" w:hAnsi="GHEA Grapalat" w:cs="Cambria Math"/>
          <w:sz w:val="24"/>
          <w:szCs w:val="24"/>
          <w:lang w:eastAsia="ru-RU" w:bidi="ru-RU"/>
        </w:rPr>
      </w:pPr>
      <w:r w:rsidRPr="009856DB">
        <w:rPr>
          <w:rFonts w:ascii="GHEA Grapalat" w:eastAsia="Times New Roman" w:hAnsi="GHEA Grapalat" w:cs="Times New Roman"/>
          <w:sz w:val="24"/>
          <w:szCs w:val="24"/>
          <w:lang w:val="hy-AM" w:eastAsia="ru-RU" w:bidi="ru-RU"/>
        </w:rPr>
        <w:t xml:space="preserve">6) </w:t>
      </w:r>
      <w:r w:rsidRPr="009856DB">
        <w:rPr>
          <w:rFonts w:ascii="GHEA Grapalat" w:eastAsia="Times New Roman" w:hAnsi="GHEA Grapalat" w:cs="Times New Roman"/>
          <w:sz w:val="24"/>
          <w:szCs w:val="24"/>
          <w:lang w:eastAsia="ru-RU" w:bidi="ru-RU"/>
        </w:rPr>
        <w:t>П</w:t>
      </w:r>
      <w:r w:rsidRPr="009856DB">
        <w:rPr>
          <w:rFonts w:ascii="GHEA Grapalat" w:eastAsia="Times New Roman" w:hAnsi="GHEA Grapalat" w:cs="Times New Roman"/>
          <w:sz w:val="24"/>
          <w:szCs w:val="24"/>
          <w:lang w:val="hy-AM" w:eastAsia="ru-RU" w:bidi="ru-RU"/>
        </w:rPr>
        <w:t xml:space="preserve">одраздел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О</w:t>
      </w:r>
      <w:r w:rsidRPr="009856DB">
        <w:rPr>
          <w:rFonts w:ascii="GHEA Grapalat" w:eastAsia="Times New Roman" w:hAnsi="GHEA Grapalat" w:cs="Times New Roman"/>
          <w:sz w:val="24"/>
          <w:szCs w:val="24"/>
          <w:lang w:val="hy-AM" w:eastAsia="ru-RU" w:bidi="ru-RU"/>
        </w:rPr>
        <w:t xml:space="preserve">снования </w:t>
      </w:r>
      <w:r w:rsidRPr="009856DB">
        <w:rPr>
          <w:rFonts w:ascii="GHEA Grapalat" w:eastAsia="Times New Roman" w:hAnsi="GHEA Grapalat" w:cs="Times New Roman"/>
          <w:sz w:val="24"/>
          <w:szCs w:val="24"/>
          <w:lang w:eastAsia="ru-RU" w:bidi="ru-RU"/>
        </w:rPr>
        <w:t>являться</w:t>
      </w:r>
      <w:r w:rsidRPr="009856DB">
        <w:rPr>
          <w:rFonts w:ascii="GHEA Grapalat" w:eastAsia="Times New Roman" w:hAnsi="GHEA Grapalat" w:cs="Times New Roman"/>
          <w:sz w:val="24"/>
          <w:szCs w:val="24"/>
          <w:lang w:val="hy-AM" w:eastAsia="ru-RU" w:bidi="ru-RU"/>
        </w:rPr>
        <w:t xml:space="preserve"> реальн</w:t>
      </w:r>
      <w:r w:rsidRPr="009856DB">
        <w:rPr>
          <w:rFonts w:ascii="GHEA Grapalat" w:eastAsia="Times New Roman" w:hAnsi="GHEA Grapalat" w:cs="Times New Roman"/>
          <w:sz w:val="24"/>
          <w:szCs w:val="24"/>
          <w:lang w:eastAsia="ru-RU" w:bidi="ru-RU"/>
        </w:rPr>
        <w:t>ымбенефициаром</w:t>
      </w:r>
      <w:r w:rsidRPr="009856DB">
        <w:rPr>
          <w:rFonts w:ascii="GHEA Grapalat" w:eastAsia="Times New Roman" w:hAnsi="GHEA Grapalat" w:cs="Times New Roman"/>
          <w:sz w:val="24"/>
          <w:szCs w:val="24"/>
          <w:lang w:val="hy-AM" w:eastAsia="ru-RU" w:bidi="ru-RU"/>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9856DB">
        <w:rPr>
          <w:rFonts w:ascii="GHEA Grapalat" w:eastAsia="Times New Roman" w:hAnsi="GHEA Grapalat" w:cs="Times New Roman"/>
          <w:sz w:val="24"/>
          <w:szCs w:val="24"/>
          <w:lang w:eastAsia="ru-RU" w:bidi="ru-RU"/>
        </w:rPr>
        <w:t>бенефициаров</w:t>
      </w:r>
      <w:r w:rsidRPr="009856DB">
        <w:rPr>
          <w:rFonts w:ascii="GHEA Grapalat" w:eastAsia="Times New Roman" w:hAnsi="GHEA Grapalat" w:cs="Times New Roman"/>
          <w:sz w:val="24"/>
          <w:szCs w:val="24"/>
          <w:lang w:val="hy-AM" w:eastAsia="ru-RU" w:bidi="ru-RU"/>
        </w:rPr>
        <w:t xml:space="preserve"> осуществляется по критериям, установленным Кодексом О недрах</w:t>
      </w:r>
      <w:r w:rsidRPr="009856DB">
        <w:rPr>
          <w:rFonts w:ascii="GHEA Grapalat" w:eastAsia="Times New Roman" w:hAnsi="GHEA Grapalat" w:cs="Times New Roman"/>
          <w:sz w:val="24"/>
          <w:szCs w:val="24"/>
          <w:lang w:eastAsia="ru-RU" w:bidi="ru-RU"/>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856DB">
        <w:rPr>
          <w:rFonts w:ascii="GHEA Grapalat" w:eastAsia="Times New Roman" w:hAnsi="GHEA Grapalat" w:cs="Cambria Math"/>
          <w:sz w:val="24"/>
          <w:szCs w:val="24"/>
          <w:lang w:eastAsia="ru-RU" w:bidi="ru-RU"/>
        </w:rPr>
        <w:t>:</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а. 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подпункта 5 пункта 4 настоящего Порядка;</w:t>
      </w:r>
    </w:p>
    <w:p w:rsidR="005109A5" w:rsidRPr="009856DB" w:rsidRDefault="005109A5" w:rsidP="005109A5">
      <w:pPr>
        <w:spacing w:after="0" w:line="360" w:lineRule="auto"/>
        <w:jc w:val="both"/>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val="hy-AM" w:eastAsia="ru-RU" w:bidi="ru-RU"/>
        </w:rPr>
        <w:t xml:space="preserve">б.в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б</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val="hy-AM" w:eastAsia="ru-RU" w:bidi="ru-RU"/>
        </w:rPr>
        <w:t xml:space="preserve">этого подраздела производится отметка, если лицо имеет право назначать или </w:t>
      </w:r>
      <w:r w:rsidRPr="009856DB">
        <w:rPr>
          <w:rFonts w:ascii="GHEA Grapalat" w:eastAsia="Times New Roman" w:hAnsi="GHEA Grapalat" w:cs="Times New Roman"/>
          <w:sz w:val="24"/>
          <w:szCs w:val="24"/>
          <w:lang w:eastAsia="ru-RU" w:bidi="ru-RU"/>
        </w:rPr>
        <w:t>отстраня</w:t>
      </w:r>
      <w:r w:rsidRPr="009856DB">
        <w:rPr>
          <w:rFonts w:ascii="GHEA Grapalat" w:eastAsia="Times New Roman" w:hAnsi="GHEA Grapalat" w:cs="Times New Roman"/>
          <w:sz w:val="24"/>
          <w:szCs w:val="24"/>
          <w:lang w:val="hy-AM" w:eastAsia="ru-RU" w:bidi="ru-RU"/>
        </w:rPr>
        <w:t>ть большинство членов органов управления юридического лица;</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в. 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в</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9856DB">
        <w:rPr>
          <w:rFonts w:ascii="GHEA Grapalat" w:eastAsia="Times New Roman" w:hAnsi="GHEA Grapalat" w:cs="Times New Roman"/>
          <w:sz w:val="24"/>
          <w:szCs w:val="24"/>
          <w:lang w:eastAsia="ru-RU" w:bidi="ru-RU"/>
        </w:rPr>
        <w:lastRenderedPageBreak/>
        <w:t>полученной данным юридическим лицом в течение года, предшествующего отчетному году;</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г. 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г</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 производится отметка, если лицо по смыслу пунктов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в</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д. в пункте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д</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а</w:t>
      </w:r>
      <w:r w:rsidRPr="009856DB">
        <w:rPr>
          <w:rFonts w:ascii="GHEA Grapalat" w:eastAsia="GHEA Grapalat" w:hAnsi="GHEA Grapalat" w:cs="GHEA Grapalat"/>
          <w:sz w:val="24"/>
          <w:szCs w:val="24"/>
          <w:lang w:eastAsia="ru-RU" w:bidi="ru-RU"/>
        </w:rPr>
        <w:t xml:space="preserve">" </w:t>
      </w:r>
      <w:r w:rsidRPr="009856DB">
        <w:rPr>
          <w:rFonts w:ascii="GHEA Grapalat" w:eastAsia="Times New Roman" w:hAnsi="GHEA Grapalat" w:cs="Times New Roman"/>
          <w:sz w:val="24"/>
          <w:szCs w:val="24"/>
          <w:lang w:eastAsia="ru-RU" w:bidi="ru-RU"/>
        </w:rPr>
        <w:t xml:space="preserve">- </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г</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 xml:space="preserve"> этого подраздела.</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856DB">
        <w:rPr>
          <w:rFonts w:ascii="GHEA Grapalat" w:eastAsia="Times New Roman" w:hAnsi="GHEA Grapalat" w:cs="Times New Roman"/>
          <w:sz w:val="24"/>
          <w:szCs w:val="24"/>
          <w:lang w:val="hy-AM" w:eastAsia="ru-RU" w:bidi="ru-RU"/>
        </w:rPr>
        <w:t>Օ</w:t>
      </w:r>
      <w:r w:rsidRPr="009856DB">
        <w:rPr>
          <w:rFonts w:ascii="GHEA Grapalat" w:eastAsia="Times New Roman" w:hAnsi="GHEA Grapalat" w:cs="Times New Roman"/>
          <w:sz w:val="24"/>
          <w:szCs w:val="24"/>
          <w:lang w:eastAsia="ru-RU" w:bidi="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5109A5" w:rsidRPr="009856DB" w:rsidRDefault="005109A5" w:rsidP="005109A5">
      <w:pPr>
        <w:spacing w:after="0" w:line="360" w:lineRule="auto"/>
        <w:jc w:val="both"/>
        <w:rPr>
          <w:rFonts w:ascii="GHEA Grapalat" w:eastAsia="GHEA Grapalat" w:hAnsi="GHEA Grapalat" w:cs="GHEA Grapalat"/>
          <w:sz w:val="24"/>
          <w:szCs w:val="24"/>
          <w:lang w:eastAsia="ru-RU" w:bidi="ru-RU"/>
        </w:rPr>
      </w:pPr>
      <w:r w:rsidRPr="009856DB">
        <w:rPr>
          <w:rFonts w:ascii="GHEA Grapalat" w:eastAsia="GHEA Grapalat" w:hAnsi="GHEA Grapalat" w:cs="GHEA Grapalat"/>
          <w:sz w:val="24"/>
          <w:szCs w:val="24"/>
          <w:lang w:eastAsia="ru-RU" w:bidi="ru-RU"/>
        </w:rPr>
        <w:t xml:space="preserve">8) в подразделе"Контактные данные реального </w:t>
      </w:r>
      <w:r w:rsidRPr="009856DB">
        <w:rPr>
          <w:rFonts w:ascii="GHEA Grapalat" w:eastAsia="Times New Roman" w:hAnsi="GHEA Grapalat" w:cs="Times New Roman"/>
          <w:sz w:val="24"/>
          <w:szCs w:val="24"/>
          <w:lang w:eastAsia="ru-RU" w:bidi="ru-RU"/>
        </w:rPr>
        <w:t>бенефициара</w:t>
      </w:r>
      <w:r w:rsidRPr="009856DB">
        <w:rPr>
          <w:rFonts w:ascii="GHEA Grapalat" w:eastAsia="GHEA Grapalat" w:hAnsi="GHEA Grapalat" w:cs="GHEA Grapalat"/>
          <w:sz w:val="24"/>
          <w:szCs w:val="24"/>
          <w:lang w:eastAsia="ru-RU" w:bidi="ru-RU"/>
        </w:rPr>
        <w:t xml:space="preserve">" заполняются адрес электронной почты и номер телефона реального </w:t>
      </w:r>
      <w:r w:rsidRPr="009856DB">
        <w:rPr>
          <w:rFonts w:ascii="GHEA Grapalat" w:eastAsia="Times New Roman" w:hAnsi="GHEA Grapalat" w:cs="Times New Roman"/>
          <w:sz w:val="24"/>
          <w:szCs w:val="24"/>
          <w:lang w:eastAsia="ru-RU" w:bidi="ru-RU"/>
        </w:rPr>
        <w:t>бенефициара</w:t>
      </w:r>
      <w:r w:rsidRPr="009856DB">
        <w:rPr>
          <w:rFonts w:ascii="GHEA Grapalat" w:eastAsia="GHEA Grapalat" w:hAnsi="GHEA Grapalat" w:cs="GHEA Grapalat"/>
          <w:sz w:val="24"/>
          <w:szCs w:val="24"/>
          <w:lang w:eastAsia="ru-RU" w:bidi="ru-RU"/>
        </w:rPr>
        <w:t>.</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5. Раздел 5 декларации (Промежуточные юридические лица) заполняется, </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9856DB">
        <w:rPr>
          <w:rFonts w:ascii="GHEA Grapalat" w:eastAsia="Times New Roman" w:hAnsi="GHEA Grapalat" w:cs="Times New Roman"/>
          <w:sz w:val="24"/>
          <w:szCs w:val="24"/>
          <w:lang w:eastAsia="ru-RU" w:bidi="ru-RU"/>
        </w:rPr>
        <w:lastRenderedPageBreak/>
        <w:t>промежуточных юридических лиц. В этом разделе подразделы заполняются следующими правилами</w:t>
      </w:r>
      <w:r w:rsidRPr="009856DB">
        <w:rPr>
          <w:rFonts w:ascii="Cambria Math" w:eastAsia="MS Mincho" w:hAnsi="Cambria Math" w:cs="Cambria Math"/>
          <w:sz w:val="24"/>
          <w:szCs w:val="24"/>
          <w:lang w:eastAsia="ru-RU" w:bidi="ru-RU"/>
        </w:rPr>
        <w:t>․</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 в подразделе</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 Подраздел</w:t>
      </w:r>
      <w:r w:rsidRPr="009856DB">
        <w:rPr>
          <w:rFonts w:ascii="GHEA Grapalat" w:eastAsia="GHEA Grapalat" w:hAnsi="GHEA Grapalat" w:cs="GHEA Grapalat"/>
          <w:sz w:val="24"/>
          <w:szCs w:val="24"/>
          <w:lang w:eastAsia="ru-RU" w:bidi="ru-RU"/>
        </w:rPr>
        <w:t>"</w:t>
      </w:r>
      <w:r w:rsidRPr="009856DB">
        <w:rPr>
          <w:rFonts w:ascii="GHEA Grapalat" w:eastAsia="Times New Roman" w:hAnsi="GHEA Grapalat" w:cs="Times New Roman"/>
          <w:sz w:val="24"/>
          <w:szCs w:val="24"/>
          <w:lang w:eastAsia="ru-RU" w:bidi="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5109A5" w:rsidRPr="009856DB" w:rsidRDefault="005109A5" w:rsidP="005109A5">
      <w:pPr>
        <w:spacing w:after="0"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7. Декларация заполняется и подписывается лицом, подающим заявку.</w:t>
      </w:r>
    </w:p>
    <w:p w:rsidR="005109A5" w:rsidRPr="009856DB" w:rsidRDefault="005109A5" w:rsidP="005109A5">
      <w:pPr>
        <w:spacing w:after="0" w:line="240" w:lineRule="auto"/>
        <w:contextualSpacing/>
        <w:jc w:val="both"/>
        <w:rPr>
          <w:rFonts w:ascii="GHEA Grapalat" w:eastAsia="Times New Roman" w:hAnsi="GHEA Grapalat" w:cs="Times New Roman"/>
          <w:sz w:val="28"/>
          <w:szCs w:val="28"/>
          <w:lang w:eastAsia="ru-RU" w:bidi="ru-RU"/>
        </w:rPr>
      </w:pPr>
    </w:p>
    <w:p w:rsidR="005109A5" w:rsidRPr="009856DB" w:rsidRDefault="005109A5" w:rsidP="005109A5">
      <w:pPr>
        <w:spacing w:after="0" w:line="240" w:lineRule="auto"/>
        <w:contextualSpacing/>
        <w:jc w:val="both"/>
        <w:rPr>
          <w:rFonts w:ascii="GHEA Grapalat" w:eastAsia="Times New Roman" w:hAnsi="GHEA Grapalat" w:cs="Times New Roman"/>
          <w:sz w:val="28"/>
          <w:szCs w:val="28"/>
          <w:lang w:eastAsia="ru-RU" w:bidi="ru-RU"/>
        </w:rPr>
      </w:pPr>
    </w:p>
    <w:p w:rsidR="005109A5" w:rsidRPr="009856DB" w:rsidRDefault="005109A5" w:rsidP="005109A5">
      <w:pPr>
        <w:spacing w:after="0" w:line="240" w:lineRule="auto"/>
        <w:contextualSpacing/>
        <w:jc w:val="both"/>
        <w:rPr>
          <w:rFonts w:ascii="GHEA Grapalat" w:eastAsia="Times New Roman" w:hAnsi="GHEA Grapalat" w:cs="Times New Roman"/>
          <w:i/>
          <w:sz w:val="20"/>
          <w:szCs w:val="20"/>
          <w:lang w:eastAsia="ru-RU" w:bidi="ru-RU"/>
        </w:rPr>
      </w:pPr>
      <w:r w:rsidRPr="009856DB">
        <w:rPr>
          <w:rFonts w:ascii="GHEA Grapalat" w:eastAsia="Times New Roman" w:hAnsi="GHEA Grapalat" w:cs="Times New Roman"/>
          <w:sz w:val="28"/>
          <w:szCs w:val="28"/>
          <w:lang w:eastAsia="ru-RU" w:bidi="ru-RU"/>
        </w:rPr>
        <w:t xml:space="preserve">* </w:t>
      </w:r>
      <w:r w:rsidRPr="009856DB">
        <w:rPr>
          <w:rFonts w:ascii="GHEA Grapalat" w:eastAsia="Times New Roman" w:hAnsi="GHEA Grapalat" w:cs="Times New Roman"/>
          <w:i/>
          <w:sz w:val="20"/>
          <w:szCs w:val="20"/>
          <w:lang w:eastAsia="ru-RU" w:bidi="ru-RU"/>
        </w:rPr>
        <w:t>заполняется секретарем комиссии до публикации приглашения в бюллетене:</w:t>
      </w:r>
    </w:p>
    <w:p w:rsidR="005109A5" w:rsidRPr="009856DB" w:rsidRDefault="005109A5" w:rsidP="005109A5">
      <w:pPr>
        <w:spacing w:after="0" w:line="240" w:lineRule="auto"/>
        <w:contextualSpacing/>
        <w:jc w:val="both"/>
        <w:rPr>
          <w:rFonts w:ascii="GHEA Grapalat" w:eastAsia="Times New Roman" w:hAnsi="GHEA Grapalat" w:cs="Times New Roman"/>
          <w:i/>
          <w:sz w:val="20"/>
          <w:szCs w:val="20"/>
          <w:lang w:eastAsia="ru-RU" w:bidi="ru-RU"/>
        </w:rPr>
      </w:pPr>
      <w:r w:rsidRPr="009856DB">
        <w:rPr>
          <w:rFonts w:ascii="GHEA Grapalat" w:eastAsia="Times New Roman" w:hAnsi="GHEA Grapalat" w:cs="Times New Roman"/>
          <w:i/>
          <w:sz w:val="20"/>
          <w:szCs w:val="20"/>
          <w:lang w:eastAsia="ru-RU" w:bidi="ru-RU"/>
        </w:rPr>
        <w:lastRenderedPageBreak/>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Приложение № 2</w:t>
      </w:r>
    </w:p>
    <w:p w:rsidR="005109A5" w:rsidRPr="009856DB" w:rsidRDefault="005109A5" w:rsidP="00216F14">
      <w:pPr>
        <w:widowControl w:val="0"/>
        <w:spacing w:line="240" w:lineRule="auto"/>
        <w:ind w:firstLine="567"/>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5401C1" w:rsidRPr="009856DB">
        <w:rPr>
          <w:rFonts w:ascii="GHEA Grapalat" w:hAnsi="GHEA Grapalat"/>
          <w:sz w:val="18"/>
          <w:szCs w:val="18"/>
        </w:rPr>
        <w:t>ОТКРЫТОМ КОНКУРСЕ</w:t>
      </w:r>
      <w:r w:rsidR="00D21579" w:rsidRPr="009856DB">
        <w:rPr>
          <w:rFonts w:ascii="GHEA Grapalat" w:hAnsi="GHEA Grapalat" w:cs="Arial"/>
          <w:b/>
          <w:sz w:val="24"/>
          <w:szCs w:val="24"/>
        </w:rPr>
        <w:br/>
      </w:r>
      <w:r w:rsidR="00D21579" w:rsidRPr="009856DB">
        <w:rPr>
          <w:rFonts w:ascii="GHEA Grapalat" w:hAnsi="GHEA Grapalat"/>
          <w:b/>
          <w:sz w:val="24"/>
          <w:szCs w:val="24"/>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after="120" w:line="240" w:lineRule="auto"/>
        <w:ind w:left="-66"/>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ЦЕНОВОЕ ПРЕДЛОЖЕНИЕ</w:t>
      </w:r>
    </w:p>
    <w:p w:rsidR="005109A5" w:rsidRPr="009856DB" w:rsidRDefault="005109A5" w:rsidP="005109A5">
      <w:pPr>
        <w:widowControl w:val="0"/>
        <w:spacing w:after="120" w:line="240" w:lineRule="auto"/>
        <w:ind w:firstLine="567"/>
        <w:jc w:val="center"/>
        <w:rPr>
          <w:rFonts w:ascii="GHEA Grapalat" w:eastAsia="Times New Roman" w:hAnsi="GHEA Grapalat" w:cs="Times New Roman"/>
          <w:sz w:val="24"/>
          <w:szCs w:val="24"/>
          <w:lang w:eastAsia="ru-RU" w:bidi="ru-RU"/>
        </w:rPr>
      </w:pPr>
    </w:p>
    <w:p w:rsidR="005109A5" w:rsidRPr="009856DB" w:rsidRDefault="005109A5" w:rsidP="00216F14">
      <w:pPr>
        <w:widowControl w:val="0"/>
        <w:spacing w:line="24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pacing w:val="-6"/>
          <w:sz w:val="24"/>
          <w:szCs w:val="24"/>
          <w:lang w:eastAsia="ru-RU" w:bidi="ru-RU"/>
        </w:rPr>
        <w:t xml:space="preserve">Рассмотрев приглашение на </w:t>
      </w:r>
      <w:r w:rsidR="005401C1" w:rsidRPr="009856DB">
        <w:rPr>
          <w:rFonts w:ascii="GHEA Grapalat" w:hAnsi="GHEA Grapalat"/>
          <w:sz w:val="18"/>
          <w:szCs w:val="18"/>
        </w:rPr>
        <w:t>ОТКРЫТОМ КОНКУРСЕ</w:t>
      </w:r>
      <w:r w:rsidR="005401C1" w:rsidRPr="009856DB">
        <w:rPr>
          <w:rFonts w:ascii="GHEA Grapalat" w:hAnsi="GHEA Grapalat"/>
          <w:b/>
          <w:sz w:val="24"/>
          <w:szCs w:val="24"/>
        </w:rPr>
        <w:t xml:space="preserve"> </w:t>
      </w:r>
      <w:r w:rsidR="00D21579" w:rsidRPr="009856DB">
        <w:rPr>
          <w:rFonts w:ascii="GHEA Grapalat" w:hAnsi="GHEA Grapalat"/>
          <w:b/>
          <w:sz w:val="24"/>
          <w:szCs w:val="24"/>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Times New Roman"/>
          <w:sz w:val="24"/>
          <w:szCs w:val="24"/>
          <w:lang w:eastAsia="ru-RU" w:bidi="ru-RU"/>
        </w:rPr>
        <w:t>в том числе проект заключаемого договора __________________________________</w:t>
      </w:r>
    </w:p>
    <w:p w:rsidR="005109A5" w:rsidRPr="009856DB" w:rsidRDefault="005109A5" w:rsidP="005109A5">
      <w:pPr>
        <w:widowControl w:val="0"/>
        <w:spacing w:line="240" w:lineRule="auto"/>
        <w:ind w:left="6237"/>
        <w:jc w:val="both"/>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наименование участника</w:t>
      </w:r>
    </w:p>
    <w:p w:rsidR="005109A5" w:rsidRPr="009856DB" w:rsidRDefault="005109A5" w:rsidP="005109A5">
      <w:pPr>
        <w:widowControl w:val="0"/>
        <w:spacing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предлагает выполнить договор по нижеуказанным общим ценам:</w:t>
      </w:r>
    </w:p>
    <w:p w:rsidR="005109A5" w:rsidRPr="009856DB" w:rsidRDefault="005109A5" w:rsidP="005109A5">
      <w:pPr>
        <w:widowControl w:val="0"/>
        <w:spacing w:line="240" w:lineRule="auto"/>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5109A5" w:rsidRPr="009856DB" w:rsidTr="00E871B1">
        <w:trPr>
          <w:trHeight w:val="916"/>
          <w:jc w:val="center"/>
        </w:trPr>
        <w:tc>
          <w:tcPr>
            <w:tcW w:w="1368" w:type="dxa"/>
            <w:tcBorders>
              <w:top w:val="single" w:sz="4" w:space="0" w:color="auto"/>
              <w:left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val="en-US" w:eastAsia="ru-RU" w:bidi="ru-RU"/>
              </w:rPr>
            </w:pPr>
            <w:r w:rsidRPr="009856DB">
              <w:rPr>
                <w:rFonts w:ascii="GHEA Grapalat" w:eastAsia="Times New Roman" w:hAnsi="GHEA Grapalat" w:cs="Times New Roman"/>
                <w:b/>
                <w:sz w:val="20"/>
                <w:szCs w:val="20"/>
                <w:lang w:eastAsia="ru-RU" w:bidi="ru-RU"/>
              </w:rPr>
              <w:t>Номера лотов</w:t>
            </w:r>
          </w:p>
        </w:tc>
        <w:tc>
          <w:tcPr>
            <w:tcW w:w="1559" w:type="dxa"/>
            <w:tcBorders>
              <w:top w:val="single" w:sz="4" w:space="0" w:color="auto"/>
              <w:left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Наименование товара</w:t>
            </w:r>
          </w:p>
        </w:tc>
        <w:tc>
          <w:tcPr>
            <w:tcW w:w="1843" w:type="dxa"/>
            <w:tcBorders>
              <w:top w:val="single" w:sz="4" w:space="0" w:color="auto"/>
              <w:left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sz w:val="20"/>
                <w:szCs w:val="20"/>
                <w:lang w:eastAsia="ru-RU" w:bidi="ru-RU"/>
              </w:rPr>
            </w:pPr>
            <w:r w:rsidRPr="009856DB">
              <w:rPr>
                <w:rFonts w:ascii="GHEA Grapalat" w:eastAsia="Times New Roman" w:hAnsi="GHEA Grapalat" w:cs="Times New Roman"/>
                <w:b/>
                <w:sz w:val="20"/>
                <w:szCs w:val="20"/>
                <w:lang w:eastAsia="ru-RU" w:bidi="ru-RU"/>
              </w:rPr>
              <w:t>Стоимость</w:t>
            </w:r>
          </w:p>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sz w:val="16"/>
                <w:szCs w:val="16"/>
                <w:lang w:eastAsia="ru-RU" w:bidi="ru-RU"/>
              </w:rPr>
              <w:t>(совокупность себестоимости и прогнозируемой прибыли)</w:t>
            </w:r>
            <w:r w:rsidRPr="009856DB">
              <w:rPr>
                <w:rFonts w:ascii="GHEA Grapalat" w:eastAsia="Times New Roman" w:hAnsi="GHEA Grapalat" w:cs="Times New Roman"/>
                <w:b/>
                <w:sz w:val="20"/>
                <w:szCs w:val="20"/>
                <w:lang w:eastAsia="ru-RU" w:bidi="ru-RU"/>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sz w:val="20"/>
                <w:szCs w:val="20"/>
                <w:lang w:val="en-US" w:eastAsia="ru-RU" w:bidi="ru-RU"/>
              </w:rPr>
            </w:pPr>
            <w:r w:rsidRPr="009856DB">
              <w:rPr>
                <w:rFonts w:ascii="GHEA Grapalat" w:eastAsia="Times New Roman" w:hAnsi="GHEA Grapalat" w:cs="Times New Roman"/>
                <w:b/>
                <w:sz w:val="20"/>
                <w:szCs w:val="20"/>
                <w:lang w:eastAsia="ru-RU" w:bidi="ru-RU"/>
              </w:rPr>
              <w:t>НДС</w:t>
            </w:r>
            <w:r w:rsidRPr="009856DB">
              <w:rPr>
                <w:rFonts w:ascii="GHEA Grapalat" w:eastAsia="Times New Roman" w:hAnsi="GHEA Grapalat" w:cs="Times New Roman"/>
                <w:b/>
                <w:sz w:val="20"/>
                <w:szCs w:val="20"/>
                <w:vertAlign w:val="superscript"/>
                <w:lang w:eastAsia="ru-RU" w:bidi="ru-RU"/>
              </w:rPr>
              <w:footnoteReference w:customMarkFollows="1" w:id="16"/>
              <w:t>**</w:t>
            </w:r>
          </w:p>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/прописью и цифрами/</w:t>
            </w:r>
          </w:p>
        </w:tc>
        <w:tc>
          <w:tcPr>
            <w:tcW w:w="1448" w:type="dxa"/>
            <w:tcBorders>
              <w:top w:val="single" w:sz="4" w:space="0" w:color="auto"/>
              <w:left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Общая цена</w:t>
            </w:r>
          </w:p>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/прописью и цифрами/</w:t>
            </w:r>
          </w:p>
        </w:tc>
      </w:tr>
      <w:tr w:rsidR="005109A5" w:rsidRPr="009856DB" w:rsidTr="00E871B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5109A5" w:rsidRPr="009856DB" w:rsidRDefault="005109A5" w:rsidP="005109A5">
            <w:pPr>
              <w:widowControl w:val="0"/>
              <w:spacing w:after="0" w:line="240" w:lineRule="auto"/>
              <w:jc w:val="center"/>
              <w:rPr>
                <w:rFonts w:ascii="GHEA Grapalat" w:eastAsia="Times New Roman" w:hAnsi="GHEA Grapalat" w:cs="Times New Roman"/>
                <w:b/>
                <w:i/>
                <w:sz w:val="20"/>
                <w:szCs w:val="20"/>
                <w:lang w:eastAsia="ru-RU" w:bidi="ru-RU"/>
              </w:rPr>
            </w:pPr>
            <w:r w:rsidRPr="009856DB">
              <w:rPr>
                <w:rFonts w:ascii="GHEA Grapalat" w:eastAsia="Times New Roman" w:hAnsi="GHEA Grapalat" w:cs="Times New Roman"/>
                <w:b/>
                <w:i/>
                <w:sz w:val="20"/>
                <w:szCs w:val="20"/>
                <w:lang w:eastAsia="ru-RU" w:bidi="ru-RU"/>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5109A5" w:rsidRPr="009856DB" w:rsidRDefault="005109A5" w:rsidP="005109A5">
            <w:pPr>
              <w:widowControl w:val="0"/>
              <w:spacing w:after="0" w:line="240" w:lineRule="auto"/>
              <w:jc w:val="center"/>
              <w:rPr>
                <w:rFonts w:ascii="GHEA Grapalat" w:eastAsia="Times New Roman" w:hAnsi="GHEA Grapalat" w:cs="Times New Roman"/>
                <w:b/>
                <w:i/>
                <w:sz w:val="20"/>
                <w:szCs w:val="20"/>
                <w:lang w:eastAsia="ru-RU" w:bidi="ru-RU"/>
              </w:rPr>
            </w:pPr>
            <w:r w:rsidRPr="009856DB">
              <w:rPr>
                <w:rFonts w:ascii="GHEA Grapalat" w:eastAsia="Times New Roman" w:hAnsi="GHEA Grapalat" w:cs="Times New Roman"/>
                <w:b/>
                <w:i/>
                <w:sz w:val="20"/>
                <w:szCs w:val="20"/>
                <w:lang w:eastAsia="ru-RU" w:bidi="ru-RU"/>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5109A5" w:rsidRPr="009856DB" w:rsidRDefault="005109A5" w:rsidP="005109A5">
            <w:pPr>
              <w:widowControl w:val="0"/>
              <w:spacing w:after="0" w:line="240" w:lineRule="auto"/>
              <w:jc w:val="center"/>
              <w:rPr>
                <w:rFonts w:ascii="GHEA Grapalat" w:eastAsia="Times New Roman" w:hAnsi="GHEA Grapalat" w:cs="Times New Roman"/>
                <w:i/>
                <w:sz w:val="20"/>
                <w:szCs w:val="20"/>
                <w:lang w:eastAsia="ru-RU" w:bidi="ru-RU"/>
              </w:rPr>
            </w:pPr>
            <w:r w:rsidRPr="009856DB">
              <w:rPr>
                <w:rFonts w:ascii="GHEA Grapalat" w:eastAsia="Times New Roman" w:hAnsi="GHEA Grapalat" w:cs="Times New Roman"/>
                <w:b/>
                <w:i/>
                <w:sz w:val="20"/>
                <w:szCs w:val="20"/>
                <w:lang w:eastAsia="ru-RU" w:bidi="ru-RU"/>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5109A5" w:rsidRPr="009856DB" w:rsidRDefault="005109A5" w:rsidP="005109A5">
            <w:pPr>
              <w:widowControl w:val="0"/>
              <w:autoSpaceDE w:val="0"/>
              <w:autoSpaceDN w:val="0"/>
              <w:adjustRightInd w:val="0"/>
              <w:spacing w:after="0" w:line="240" w:lineRule="auto"/>
              <w:jc w:val="center"/>
              <w:rPr>
                <w:rFonts w:ascii="GHEA Grapalat" w:eastAsia="Times New Roman" w:hAnsi="GHEA Grapalat" w:cs="Times New Roman"/>
                <w:i/>
                <w:sz w:val="20"/>
                <w:szCs w:val="20"/>
                <w:lang w:val="en-US" w:eastAsia="ru-RU" w:bidi="ru-RU"/>
              </w:rPr>
            </w:pPr>
            <w:r w:rsidRPr="009856DB">
              <w:rPr>
                <w:rFonts w:ascii="GHEA Grapalat" w:eastAsia="Times New Roman" w:hAnsi="GHEA Grapalat" w:cs="Times New Roman"/>
                <w:b/>
                <w:i/>
                <w:sz w:val="20"/>
                <w:szCs w:val="20"/>
                <w:lang w:val="en-US" w:eastAsia="ru-RU" w:bidi="ru-RU"/>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5109A5" w:rsidRPr="009856DB" w:rsidRDefault="005109A5" w:rsidP="005109A5">
            <w:pPr>
              <w:widowControl w:val="0"/>
              <w:spacing w:after="0" w:line="240" w:lineRule="auto"/>
              <w:jc w:val="center"/>
              <w:rPr>
                <w:rFonts w:ascii="GHEA Grapalat" w:eastAsia="Times New Roman" w:hAnsi="GHEA Grapalat" w:cs="Times New Roman"/>
                <w:i/>
                <w:sz w:val="20"/>
                <w:szCs w:val="20"/>
                <w:lang w:eastAsia="ru-RU" w:bidi="ru-RU"/>
              </w:rPr>
            </w:pPr>
            <w:r w:rsidRPr="009856DB">
              <w:rPr>
                <w:rFonts w:ascii="GHEA Grapalat" w:eastAsia="Times New Roman" w:hAnsi="GHEA Grapalat" w:cs="Times New Roman"/>
                <w:b/>
                <w:i/>
                <w:sz w:val="20"/>
                <w:szCs w:val="20"/>
                <w:lang w:val="en-US" w:eastAsia="ru-RU" w:bidi="ru-RU"/>
              </w:rPr>
              <w:t>5</w:t>
            </w:r>
            <w:r w:rsidRPr="009856DB">
              <w:rPr>
                <w:rFonts w:ascii="GHEA Grapalat" w:eastAsia="Times New Roman" w:hAnsi="GHEA Grapalat" w:cs="Times New Roman"/>
                <w:b/>
                <w:i/>
                <w:sz w:val="20"/>
                <w:szCs w:val="20"/>
                <w:lang w:eastAsia="ru-RU" w:bidi="ru-RU"/>
              </w:rPr>
              <w:t>=3+4</w:t>
            </w:r>
          </w:p>
        </w:tc>
      </w:tr>
      <w:tr w:rsidR="005109A5" w:rsidRPr="009856DB" w:rsidTr="00E871B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0" w:line="240" w:lineRule="auto"/>
              <w:jc w:val="center"/>
              <w:rPr>
                <w:rFonts w:ascii="GHEA Grapalat" w:eastAsia="Times New Roman" w:hAnsi="GHEA Grapalat" w:cs="Times New Roman"/>
                <w:b/>
                <w:bCs/>
                <w:sz w:val="20"/>
                <w:szCs w:val="20"/>
                <w:lang w:eastAsia="ru-RU" w:bidi="ru-RU"/>
              </w:rPr>
            </w:pPr>
            <w:r w:rsidRPr="009856DB">
              <w:rPr>
                <w:rFonts w:ascii="GHEA Grapalat" w:eastAsia="Times New Roman" w:hAnsi="GHEA Grapalat" w:cs="Times New Roman"/>
                <w:b/>
                <w:sz w:val="20"/>
                <w:szCs w:val="20"/>
                <w:lang w:eastAsia="ru-RU" w:bidi="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5109A5" w:rsidRPr="009856DB" w:rsidRDefault="00BF3469" w:rsidP="005109A5">
            <w:pPr>
              <w:widowControl w:val="0"/>
              <w:spacing w:after="0" w:line="240" w:lineRule="auto"/>
              <w:rPr>
                <w:rFonts w:ascii="GHEA Grapalat" w:eastAsia="Times New Roman" w:hAnsi="GHEA Grapalat" w:cs="Times New Roman"/>
                <w:sz w:val="20"/>
                <w:szCs w:val="20"/>
                <w:lang w:eastAsia="ru-RU" w:bidi="ru-RU"/>
              </w:rPr>
            </w:pPr>
            <w:r w:rsidRPr="009856DB">
              <w:rPr>
                <w:rFonts w:ascii="inherit" w:eastAsia="Times New Roman" w:hAnsi="inherit" w:cs="Courier New"/>
                <w:color w:val="202124"/>
                <w:sz w:val="20"/>
                <w:szCs w:val="20"/>
                <w:lang w:eastAsia="ru-RU"/>
              </w:rPr>
              <w:t>ОРОШЕНИЕРЕМОНТ СЕТИ</w:t>
            </w:r>
            <w:r w:rsidR="005109A5" w:rsidRPr="009856DB">
              <w:rPr>
                <w:rFonts w:ascii="GHEA Grapalat" w:eastAsia="Times New Roman" w:hAnsi="GHEA Grapalat" w:cs="Times New Roman"/>
                <w:sz w:val="20"/>
                <w:szCs w:val="20"/>
                <w:u w:val="single"/>
                <w:vertAlign w:val="subscript"/>
                <w:lang w:eastAsia="ru-RU" w:bidi="ru-RU"/>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109A5" w:rsidRPr="009856DB" w:rsidRDefault="005109A5" w:rsidP="005109A5">
            <w:pPr>
              <w:widowControl w:val="0"/>
              <w:spacing w:after="0" w:line="240" w:lineRule="auto"/>
              <w:jc w:val="center"/>
              <w:rPr>
                <w:rFonts w:ascii="GHEA Grapalat" w:eastAsia="Times New Roman" w:hAnsi="GHEA Grapalat" w:cs="Times New Roman"/>
                <w:sz w:val="20"/>
                <w:szCs w:val="20"/>
                <w:lang w:eastAsia="ru-RU" w:bidi="ru-RU"/>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5109A5" w:rsidRPr="009856DB" w:rsidRDefault="005109A5" w:rsidP="005109A5">
            <w:pPr>
              <w:widowControl w:val="0"/>
              <w:spacing w:after="0" w:line="240" w:lineRule="auto"/>
              <w:jc w:val="center"/>
              <w:rPr>
                <w:rFonts w:ascii="GHEA Grapalat" w:eastAsia="Times New Roman" w:hAnsi="GHEA Grapalat" w:cs="Times New Roman"/>
                <w:sz w:val="20"/>
                <w:szCs w:val="20"/>
                <w:lang w:eastAsia="ru-RU" w:bidi="ru-RU"/>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5109A5" w:rsidRPr="009856DB" w:rsidRDefault="005109A5" w:rsidP="005109A5">
            <w:pPr>
              <w:widowControl w:val="0"/>
              <w:spacing w:after="0" w:line="240" w:lineRule="auto"/>
              <w:jc w:val="center"/>
              <w:rPr>
                <w:rFonts w:ascii="GHEA Grapalat" w:eastAsia="Times New Roman" w:hAnsi="GHEA Grapalat" w:cs="Times New Roman"/>
                <w:sz w:val="20"/>
                <w:szCs w:val="20"/>
                <w:lang w:eastAsia="ru-RU" w:bidi="ru-RU"/>
              </w:rPr>
            </w:pPr>
          </w:p>
        </w:tc>
      </w:tr>
    </w:tbl>
    <w:p w:rsidR="005109A5" w:rsidRPr="009856DB" w:rsidRDefault="005109A5" w:rsidP="005109A5">
      <w:pPr>
        <w:widowControl w:val="0"/>
        <w:tabs>
          <w:tab w:val="left" w:pos="6804"/>
        </w:tabs>
        <w:spacing w:after="0" w:line="24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_________________________________________________</w:t>
      </w:r>
      <w:r w:rsidRPr="009856DB">
        <w:rPr>
          <w:rFonts w:ascii="GHEA Grapalat" w:eastAsia="Times New Roman" w:hAnsi="GHEA Grapalat" w:cs="Times New Roman"/>
          <w:sz w:val="24"/>
          <w:szCs w:val="24"/>
          <w:lang w:eastAsia="ru-RU" w:bidi="ru-RU"/>
        </w:rPr>
        <w:tab/>
        <w:t>_________________</w:t>
      </w:r>
    </w:p>
    <w:p w:rsidR="005109A5" w:rsidRPr="009856DB" w:rsidRDefault="005109A5" w:rsidP="005109A5">
      <w:pPr>
        <w:widowControl w:val="0"/>
        <w:tabs>
          <w:tab w:val="left" w:pos="7513"/>
        </w:tabs>
        <w:spacing w:line="240" w:lineRule="auto"/>
        <w:ind w:left="709"/>
        <w:jc w:val="both"/>
        <w:rPr>
          <w:rFonts w:ascii="GHEA Grapalat" w:eastAsia="Times New Roman" w:hAnsi="GHEA Grapalat" w:cs="Arial"/>
          <w:sz w:val="16"/>
          <w:szCs w:val="24"/>
          <w:lang w:eastAsia="ru-RU" w:bidi="ru-RU"/>
        </w:rPr>
      </w:pPr>
      <w:r w:rsidRPr="009856DB">
        <w:rPr>
          <w:rFonts w:ascii="GHEA Grapalat" w:eastAsia="Times New Roman" w:hAnsi="GHEA Grapalat" w:cs="Times New Roman"/>
          <w:sz w:val="16"/>
          <w:szCs w:val="24"/>
          <w:lang w:eastAsia="ru-RU" w:bidi="ru-RU"/>
        </w:rPr>
        <w:t>наименование участника (должность, имя, фамилия руководителя)</w:t>
      </w:r>
      <w:r w:rsidRPr="009856DB">
        <w:rPr>
          <w:rFonts w:ascii="GHEA Grapalat" w:eastAsia="Times New Roman" w:hAnsi="GHEA Grapalat" w:cs="Times New Roman"/>
          <w:sz w:val="16"/>
          <w:szCs w:val="24"/>
          <w:lang w:eastAsia="ru-RU" w:bidi="ru-RU"/>
        </w:rPr>
        <w:tab/>
        <w:t>подпись</w:t>
      </w:r>
    </w:p>
    <w:p w:rsidR="005109A5" w:rsidRPr="009856DB" w:rsidRDefault="005109A5" w:rsidP="005109A5">
      <w:pPr>
        <w:widowControl w:val="0"/>
        <w:spacing w:line="240" w:lineRule="auto"/>
        <w:jc w:val="both"/>
        <w:rPr>
          <w:rFonts w:ascii="GHEA Grapalat" w:eastAsia="Times New Roman" w:hAnsi="GHEA Grapalat" w:cs="Times New Roman"/>
          <w:sz w:val="24"/>
          <w:szCs w:val="24"/>
          <w:lang w:val="es-ES" w:eastAsia="ru-RU" w:bidi="ru-RU"/>
        </w:rPr>
      </w:pPr>
    </w:p>
    <w:p w:rsidR="005109A5" w:rsidRPr="009856DB" w:rsidRDefault="005109A5" w:rsidP="005109A5">
      <w:pPr>
        <w:widowControl w:val="0"/>
        <w:spacing w:line="240" w:lineRule="auto"/>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Приложение № 4</w:t>
      </w:r>
    </w:p>
    <w:p w:rsidR="005109A5" w:rsidRPr="009856DB" w:rsidRDefault="005109A5" w:rsidP="005109A5">
      <w:pPr>
        <w:widowControl w:val="0"/>
        <w:spacing w:line="240" w:lineRule="auto"/>
        <w:ind w:firstLine="567"/>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1E75E5" w:rsidRPr="009856DB">
        <w:rPr>
          <w:rFonts w:ascii="GHEA Grapalat" w:hAnsi="GHEA Grapalat"/>
          <w:sz w:val="18"/>
          <w:szCs w:val="18"/>
        </w:rPr>
        <w:t>ОТКРЫТОМ КОНКУРСЕ</w:t>
      </w:r>
      <w:r w:rsidR="00B128BE" w:rsidRPr="009856DB">
        <w:rPr>
          <w:rFonts w:ascii="GHEA Grapalat" w:hAnsi="GHEA Grapalat" w:cs="Arial"/>
          <w:b/>
          <w:sz w:val="24"/>
          <w:szCs w:val="24"/>
        </w:rPr>
        <w:br/>
      </w:r>
      <w:r w:rsidR="00B128BE" w:rsidRPr="009856DB">
        <w:rPr>
          <w:rFonts w:ascii="GHEA Grapalat" w:hAnsi="GHEA Grapalat"/>
          <w:b/>
          <w:sz w:val="24"/>
          <w:szCs w:val="24"/>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 xml:space="preserve">ГАРАНТИЯ </w:t>
      </w:r>
      <w:r w:rsidRPr="009856DB">
        <w:rPr>
          <w:rFonts w:ascii="GHEA Grapalat" w:eastAsia="Times New Roman" w:hAnsi="GHEA Grapalat" w:cs="Times New Roman"/>
          <w:sz w:val="24"/>
          <w:szCs w:val="24"/>
          <w:lang w:val="en-US" w:eastAsia="ru-RU" w:bidi="ru-RU"/>
        </w:rPr>
        <w:t>N</w:t>
      </w:r>
      <w:r w:rsidRPr="009856DB">
        <w:rPr>
          <w:rFonts w:ascii="GHEA Grapalat" w:eastAsia="Times New Roman" w:hAnsi="GHEA Grapalat" w:cs="Times New Roman"/>
          <w:sz w:val="24"/>
          <w:szCs w:val="24"/>
          <w:lang w:val="hy-AM" w:eastAsia="ru-RU" w:bidi="ru-RU"/>
        </w:rPr>
        <w:t>________</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(обеспечение квалификации)</w:t>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4"/>
          <w:szCs w:val="24"/>
          <w:lang w:val="hy-AM" w:eastAsia="ru-RU" w:bidi="ru-RU"/>
        </w:rPr>
      </w:pPr>
      <w:r w:rsidRPr="009856DB">
        <w:rPr>
          <w:rFonts w:ascii="GHEA Grapalat" w:hAnsi="GHEA Grapalat"/>
          <w:sz w:val="24"/>
          <w:szCs w:val="24"/>
          <w:lang w:eastAsia="ru-RU" w:bidi="ru-RU"/>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9856DB">
        <w:rPr>
          <w:rFonts w:ascii="Times New Roman" w:hAnsi="Times New Roman"/>
          <w:sz w:val="24"/>
          <w:szCs w:val="24"/>
          <w:lang w:eastAsia="ru-RU" w:bidi="ru-RU"/>
        </w:rPr>
        <w:t xml:space="preserve"> N</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p>
    <w:p w:rsidR="005109A5" w:rsidRPr="009856DB" w:rsidRDefault="005109A5" w:rsidP="005109A5">
      <w:pPr>
        <w:shd w:val="clear" w:color="auto" w:fill="FFFFFF"/>
        <w:spacing w:after="0" w:line="240" w:lineRule="auto"/>
        <w:ind w:left="-142"/>
        <w:rPr>
          <w:rFonts w:ascii="GHEA Grapalat" w:eastAsia="Times New Roman" w:hAnsi="GHEA Grapalat" w:cs="Times New Roman"/>
          <w:bCs/>
          <w:sz w:val="18"/>
          <w:szCs w:val="18"/>
          <w:lang w:eastAsia="ru-RU" w:bidi="ru-RU"/>
        </w:rPr>
      </w:pPr>
      <w:r w:rsidRPr="009856DB">
        <w:rPr>
          <w:rFonts w:ascii="GHEA Grapalat" w:eastAsia="Times New Roman" w:hAnsi="GHEA Grapalat" w:cs="Times New Roman"/>
          <w:b/>
          <w:bCs/>
          <w:sz w:val="18"/>
          <w:szCs w:val="18"/>
          <w:lang w:val="hy-AM" w:eastAsia="ru-RU" w:bidi="ru-RU"/>
        </w:rPr>
        <w:tab/>
      </w:r>
      <w:r w:rsidRPr="009856DB">
        <w:rPr>
          <w:rFonts w:ascii="GHEA Grapalat" w:eastAsia="Times New Roman" w:hAnsi="GHEA Grapalat" w:cs="Times New Roman"/>
          <w:b/>
          <w:bCs/>
          <w:sz w:val="18"/>
          <w:szCs w:val="18"/>
          <w:lang w:eastAsia="ru-RU" w:bidi="ru-RU"/>
        </w:rPr>
        <w:t xml:space="preserve">                                                                            номер заключаемого договора</w:t>
      </w:r>
    </w:p>
    <w:p w:rsidR="005109A5" w:rsidRPr="009856DB" w:rsidRDefault="005109A5" w:rsidP="005109A5">
      <w:pPr>
        <w:shd w:val="clear" w:color="auto" w:fill="FFFFFF"/>
        <w:spacing w:after="0" w:line="240" w:lineRule="auto"/>
        <w:ind w:left="-142"/>
        <w:rPr>
          <w:rFonts w:ascii="GHEA Grapalat" w:eastAsia="Times New Roman" w:hAnsi="GHEA Grapalat" w:cs="Times New Roman"/>
          <w:sz w:val="24"/>
          <w:szCs w:val="24"/>
          <w:lang w:val="hy-AM" w:eastAsia="ru-RU" w:bidi="ru-RU"/>
        </w:rPr>
      </w:pPr>
      <w:r w:rsidRPr="009856DB">
        <w:rPr>
          <w:rFonts w:ascii="GHEA Grapalat" w:hAnsi="GHEA Grapalat"/>
          <w:sz w:val="24"/>
          <w:szCs w:val="24"/>
          <w:lang w:eastAsia="ru-RU" w:bidi="ru-RU"/>
        </w:rPr>
        <w:t xml:space="preserve">  заключаемым</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Times New Roman" w:hAnsi="Times New Roman"/>
          <w:sz w:val="24"/>
          <w:szCs w:val="24"/>
          <w:lang w:eastAsia="ru-RU" w:bidi="ru-RU"/>
        </w:rPr>
        <w:t xml:space="preserve"> (</w:t>
      </w:r>
      <w:r w:rsidRPr="009856DB">
        <w:rPr>
          <w:rFonts w:ascii="GHEA Grapalat" w:hAnsi="GHEA Grapalat"/>
          <w:sz w:val="24"/>
          <w:szCs w:val="24"/>
          <w:lang w:eastAsia="ru-RU" w:bidi="ru-RU"/>
        </w:rPr>
        <w:t xml:space="preserve">далее-принципал ) в результате  </w:t>
      </w:r>
    </w:p>
    <w:p w:rsidR="005109A5" w:rsidRPr="009856DB" w:rsidRDefault="005109A5" w:rsidP="005109A5">
      <w:pPr>
        <w:shd w:val="clear" w:color="auto" w:fill="FFFFFF"/>
        <w:spacing w:after="0" w:line="240" w:lineRule="auto"/>
        <w:ind w:left="-142"/>
        <w:rPr>
          <w:rFonts w:ascii="Times New Roman" w:eastAsia="Times New Roman" w:hAnsi="Times New Roman" w:cs="Sylfaen"/>
          <w:b/>
          <w:sz w:val="18"/>
          <w:szCs w:val="18"/>
          <w:vertAlign w:val="superscript"/>
          <w:lang w:val="hy-AM" w:eastAsia="ru-RU" w:bidi="ru-RU"/>
        </w:rPr>
      </w:pPr>
      <w:r w:rsidRPr="009856DB">
        <w:rPr>
          <w:rFonts w:ascii="GHEA Grapalat" w:eastAsia="Times New Roman" w:hAnsi="GHEA Grapalat" w:cs="Times New Roman"/>
          <w:b/>
          <w:bCs/>
          <w:sz w:val="18"/>
          <w:szCs w:val="18"/>
          <w:lang w:eastAsia="ru-RU" w:bidi="ru-RU"/>
        </w:rPr>
        <w:t xml:space="preserve">                                  наименование отобранного участника</w:t>
      </w:r>
      <w:r w:rsidRPr="009856DB">
        <w:rPr>
          <w:rFonts w:ascii="GHEA Grapalat" w:eastAsia="Times New Roman" w:hAnsi="GHEA Grapalat" w:cs="Times New Roman"/>
          <w:b/>
          <w:bCs/>
          <w:sz w:val="18"/>
          <w:szCs w:val="18"/>
          <w:lang w:val="hy-AM" w:eastAsia="ru-RU" w:bidi="ru-RU"/>
        </w:rPr>
        <w:tab/>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eastAsia="Times New Roman" w:hAnsi="GHEA Grapalat" w:cs="Times New Roman"/>
          <w:b/>
          <w:bCs/>
          <w:sz w:val="24"/>
          <w:szCs w:val="24"/>
          <w:lang w:val="hy-AM" w:eastAsia="ru-RU" w:bidi="ru-RU"/>
        </w:rPr>
        <w:tab/>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0"/>
          <w:szCs w:val="20"/>
          <w:lang w:val="hy-AM" w:eastAsia="ru-RU" w:bidi="ru-RU"/>
        </w:rPr>
      </w:pPr>
      <w:r w:rsidRPr="009856DB">
        <w:rPr>
          <w:rFonts w:ascii="GHEA Grapalat" w:hAnsi="GHEA Grapalat"/>
          <w:sz w:val="24"/>
          <w:szCs w:val="24"/>
          <w:lang w:eastAsia="ru-RU" w:bidi="ru-RU"/>
        </w:rPr>
        <w:t xml:space="preserve">организованной </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hAnsi="GHEA Grapalat"/>
          <w:sz w:val="24"/>
          <w:szCs w:val="24"/>
          <w:lang w:eastAsia="ru-RU" w:bidi="ru-RU"/>
        </w:rPr>
        <w:t xml:space="preserve"> (далее-бенефициар) </w:t>
      </w:r>
    </w:p>
    <w:p w:rsidR="005109A5" w:rsidRPr="009856DB" w:rsidRDefault="005109A5" w:rsidP="005109A5">
      <w:pPr>
        <w:shd w:val="clear" w:color="auto" w:fill="FFFFFF"/>
        <w:spacing w:after="0" w:line="240" w:lineRule="auto"/>
        <w:ind w:left="1276" w:firstLine="708"/>
        <w:rPr>
          <w:rFonts w:ascii="GHEA Grapalat" w:hAnsi="GHEA Grapalat"/>
          <w:b/>
          <w:sz w:val="18"/>
          <w:szCs w:val="18"/>
          <w:lang w:eastAsia="ru-RU" w:bidi="ru-RU"/>
        </w:rPr>
      </w:pPr>
      <w:r w:rsidRPr="009856DB">
        <w:rPr>
          <w:rFonts w:ascii="GHEA Grapalat" w:eastAsia="Times New Roman" w:hAnsi="GHEA Grapalat" w:cs="Times New Roman"/>
          <w:b/>
          <w:bCs/>
          <w:sz w:val="18"/>
          <w:szCs w:val="18"/>
          <w:lang w:eastAsia="ru-RU" w:bidi="ru-RU"/>
        </w:rPr>
        <w:t>наименование заказчика</w:t>
      </w:r>
    </w:p>
    <w:p w:rsidR="005109A5" w:rsidRPr="009856DB" w:rsidRDefault="005109A5" w:rsidP="005109A5">
      <w:pPr>
        <w:shd w:val="clear" w:color="auto" w:fill="FFFFFF"/>
        <w:spacing w:after="0" w:line="240" w:lineRule="auto"/>
        <w:rPr>
          <w:rFonts w:ascii="GHEA Grapalat" w:eastAsia="Times New Roman" w:hAnsi="GHEA Grapalat" w:cs="Sylfaen"/>
          <w:sz w:val="24"/>
          <w:szCs w:val="24"/>
          <w:vertAlign w:val="superscript"/>
          <w:lang w:eastAsia="ru-RU" w:bidi="ru-RU"/>
        </w:rPr>
      </w:pPr>
      <w:r w:rsidRPr="009856DB">
        <w:rPr>
          <w:rFonts w:ascii="GHEA Grapalat" w:hAnsi="GHEA Grapalat"/>
          <w:sz w:val="24"/>
          <w:szCs w:val="24"/>
          <w:lang w:eastAsia="ru-RU" w:bidi="ru-RU"/>
        </w:rPr>
        <w:t>процедуры  закупок под кодом ____________________.</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код процедуры</w:t>
      </w:r>
    </w:p>
    <w:p w:rsidR="005109A5" w:rsidRPr="009856DB" w:rsidRDefault="005109A5" w:rsidP="005109A5">
      <w:pPr>
        <w:shd w:val="clear" w:color="auto" w:fill="FFFFFF"/>
        <w:spacing w:after="0" w:line="240" w:lineRule="auto"/>
        <w:jc w:val="both"/>
        <w:rPr>
          <w:rFonts w:ascii="GHEA Grapalat" w:hAnsi="GHEA Grapalat"/>
          <w:sz w:val="24"/>
          <w:szCs w:val="24"/>
          <w:lang w:val="hy-AM" w:eastAsia="ru-RU" w:bidi="ru-RU"/>
        </w:rPr>
      </w:pPr>
      <w:r w:rsidRPr="009856DB">
        <w:rPr>
          <w:rFonts w:ascii="GHEA Grapalat" w:hAnsi="GHEA Grapalat"/>
          <w:sz w:val="24"/>
          <w:szCs w:val="24"/>
          <w:lang w:eastAsia="ru-RU" w:bidi="ru-RU"/>
        </w:rPr>
        <w:t xml:space="preserve">  2.  По гарантии </w:t>
      </w:r>
      <w:r w:rsidRPr="009856DB">
        <w:rPr>
          <w:rFonts w:ascii="GHEA Grapalat" w:hAnsi="GHEA Grapalat"/>
          <w:sz w:val="24"/>
          <w:szCs w:val="24"/>
          <w:lang w:val="hy-AM" w:eastAsia="ru-RU" w:bidi="ru-RU"/>
        </w:rPr>
        <w:t xml:space="preserve">---------------------------------------------------------------------------- </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 xml:space="preserve">                                       наименование выдающего гарантию банка или страховой организации</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 xml:space="preserve">сумма в цифрах и прописью         </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гарантии) в течение десяти рабочих  дней после получения требования. </w:t>
      </w:r>
    </w:p>
    <w:p w:rsidR="005109A5" w:rsidRPr="009856DB" w:rsidRDefault="005109A5" w:rsidP="005109A5">
      <w:pPr>
        <w:shd w:val="clear" w:color="auto" w:fill="FFFFFF"/>
        <w:spacing w:after="0" w:line="240" w:lineRule="auto"/>
        <w:ind w:firstLine="708"/>
        <w:jc w:val="both"/>
        <w:rPr>
          <w:rFonts w:ascii="GHEA Grapalat" w:hAnsi="GHEA Grapalat"/>
          <w:sz w:val="24"/>
          <w:szCs w:val="24"/>
          <w:lang w:eastAsia="ru-RU" w:bidi="ru-RU"/>
        </w:rPr>
      </w:pPr>
      <w:r w:rsidRPr="009856DB">
        <w:rPr>
          <w:rFonts w:ascii="GHEA Grapalat" w:hAnsi="GHEA Grapalat"/>
          <w:sz w:val="24"/>
          <w:szCs w:val="24"/>
          <w:lang w:eastAsia="ru-RU" w:bidi="ru-RU"/>
        </w:rPr>
        <w:t>Выплата производится посредством перечисления на расчетный счет____________________ бенефициара.</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расчетный счет</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bCs/>
          <w:sz w:val="24"/>
          <w:szCs w:val="24"/>
          <w:lang w:eastAsia="ru-RU" w:bidi="ru-RU"/>
        </w:rPr>
        <w:t xml:space="preserve">3. </w:t>
      </w:r>
      <w:r w:rsidRPr="009856DB">
        <w:rPr>
          <w:rFonts w:ascii="GHEA Grapalat" w:hAnsi="GHEA Grapalat"/>
          <w:sz w:val="24"/>
          <w:szCs w:val="24"/>
          <w:lang w:eastAsia="ru-RU" w:bidi="ru-RU"/>
        </w:rPr>
        <w:t>Настоящая гарантия является безотзывной.</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5. Гарантия действует со дня вступления в силу договора под кодом N________________________ заключаемого  между  бенефициаром и принципалом    </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val="hy-AM" w:eastAsia="ru-RU" w:bidi="ru-RU"/>
        </w:rPr>
      </w:pPr>
      <w:r w:rsidRPr="009856DB">
        <w:rPr>
          <w:rFonts w:ascii="GHEA Grapalat" w:hAnsi="GHEA Grapalat"/>
          <w:sz w:val="24"/>
          <w:szCs w:val="24"/>
          <w:lang w:eastAsia="ru-RU" w:bidi="ru-RU"/>
        </w:rPr>
        <w:t>и  действует в</w:t>
      </w:r>
      <w:r w:rsidRPr="009856DB">
        <w:rPr>
          <w:rFonts w:ascii="GHEA Grapalat" w:eastAsia="Times New Roman" w:hAnsi="GHEA Grapalat" w:cs="Times New Roman"/>
          <w:sz w:val="24"/>
          <w:szCs w:val="24"/>
          <w:lang w:eastAsia="ru-RU" w:bidi="ru-RU"/>
        </w:rPr>
        <w:t>ключительно</w:t>
      </w:r>
      <w:r w:rsidRPr="009856DB">
        <w:rPr>
          <w:rFonts w:ascii="GHEA Grapalat" w:hAnsi="GHEA Grapalat"/>
          <w:sz w:val="24"/>
          <w:szCs w:val="24"/>
          <w:lang w:eastAsia="ru-RU" w:bidi="ru-RU"/>
        </w:rPr>
        <w:t xml:space="preserve">до девяностого рабочего дняследующего за днем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val="hy-AM" w:eastAsia="ru-RU" w:bidi="ru-RU"/>
        </w:rPr>
      </w:pPr>
    </w:p>
    <w:p w:rsidR="005109A5" w:rsidRPr="009856DB" w:rsidRDefault="005109A5" w:rsidP="005109A5">
      <w:pPr>
        <w:shd w:val="clear" w:color="auto" w:fill="FFFFFF"/>
        <w:spacing w:before="100" w:beforeAutospacing="1" w:after="100" w:afterAutospacing="1" w:line="240" w:lineRule="auto"/>
        <w:contextualSpacing/>
        <w:jc w:val="center"/>
        <w:rPr>
          <w:rFonts w:ascii="Times New Roman" w:hAnsi="Times New Roman"/>
          <w:sz w:val="24"/>
          <w:szCs w:val="24"/>
          <w:lang w:eastAsia="ru-RU" w:bidi="ru-RU"/>
        </w:rPr>
      </w:pP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Times New Roman" w:hAnsi="Times New Roman"/>
          <w:sz w:val="24"/>
          <w:szCs w:val="24"/>
          <w:lang w:val="hy-AM" w:eastAsia="ru-RU" w:bidi="ru-RU"/>
        </w:rPr>
        <w:t>.</w:t>
      </w:r>
      <w:r w:rsidRPr="009856DB">
        <w:rPr>
          <w:rFonts w:ascii="GHEA Grapalat" w:hAnsi="GHEA Grapalat"/>
          <w:sz w:val="16"/>
          <w:szCs w:val="16"/>
          <w:lang w:eastAsia="ru-RU" w:bidi="ru-RU"/>
        </w:rPr>
        <w:t xml:space="preserve"> крайний срок выполнения работ</w:t>
      </w:r>
      <w:r w:rsidRPr="009856DB">
        <w:rPr>
          <w:rFonts w:ascii="GHEA Grapalat" w:hAnsi="GHEA Grapalat"/>
          <w:sz w:val="16"/>
          <w:szCs w:val="16"/>
          <w:lang w:val="hy-AM" w:eastAsia="ru-RU" w:bidi="ru-RU"/>
        </w:rPr>
        <w:t>, предусмотренн</w:t>
      </w:r>
      <w:r w:rsidRPr="009856DB">
        <w:rPr>
          <w:rFonts w:ascii="GHEA Grapalat" w:hAnsi="GHEA Grapalat"/>
          <w:sz w:val="16"/>
          <w:szCs w:val="16"/>
          <w:lang w:eastAsia="ru-RU" w:bidi="ru-RU"/>
        </w:rPr>
        <w:t xml:space="preserve">ый </w:t>
      </w:r>
      <w:r w:rsidRPr="009856DB">
        <w:rPr>
          <w:rFonts w:ascii="GHEA Grapalat" w:hAnsi="GHEA Grapalat"/>
          <w:sz w:val="16"/>
          <w:szCs w:val="16"/>
          <w:lang w:val="hy-AM" w:eastAsia="ru-RU" w:bidi="ru-RU"/>
        </w:rPr>
        <w:t>заключаемым договором</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w:t>
      </w:r>
      <w:r w:rsidRPr="009856DB">
        <w:rPr>
          <w:rFonts w:ascii="GHEA Grapalat" w:hAnsi="GHEA Grapalat"/>
          <w:sz w:val="24"/>
          <w:szCs w:val="24"/>
          <w:lang w:eastAsia="ru-RU" w:bidi="ru-RU"/>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9856DB">
        <w:rPr>
          <w:rFonts w:ascii="GHEA Grapalat" w:hAnsi="GHEA Grapalat"/>
          <w:sz w:val="24"/>
          <w:szCs w:val="24"/>
          <w:lang w:val="hy-AM" w:eastAsia="ru-RU" w:bidi="ru-RU"/>
        </w:rPr>
        <w:t>.</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color w:val="FF0000"/>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6. Бенефициар предъявляет требование лицу, дающему гарантию, в письменной форме. К требованию прилагаются следующие документы:</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1) копии заключенного договора N_____________________, включая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копии внесенных  в него изменений, дополнительных соглашений,</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9856DB">
          <w:rPr>
            <w:rFonts w:ascii="GHEA Grapalat" w:eastAsia="Times New Roman" w:hAnsi="GHEA Grapalat" w:cs="Times New Roman"/>
            <w:color w:val="0000FF"/>
            <w:sz w:val="20"/>
            <w:szCs w:val="20"/>
            <w:u w:val="single"/>
            <w:lang w:val="hy-AM" w:eastAsia="ru-RU" w:bidi="ru-RU"/>
          </w:rPr>
          <w:t>www.procurement.am</w:t>
        </w:r>
      </w:hyperlink>
      <w:r w:rsidRPr="009856DB">
        <w:rPr>
          <w:rFonts w:ascii="GHEA Grapalat" w:hAnsi="GHEA Grapalat"/>
          <w:sz w:val="24"/>
          <w:szCs w:val="24"/>
          <w:lang w:eastAsia="ru-RU" w:bidi="ru-RU"/>
        </w:rPr>
        <w:t xml:space="preserve"> .</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8.Лицо, выдающее гарантию, отклоняет требование бенефициара, если: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1) требование или прилагаемые документы не соответствуют условиям настоящей гарантии,</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2) требование представлено по истечении срока, установленного гарантией.</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10. К настоящей гарантии применяются соответствующие положения Гражданского кодекса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u w:val="single"/>
          <w:lang w:val="hy-AM" w:eastAsia="ru-RU" w:bidi="ru-RU"/>
        </w:rPr>
      </w:pPr>
      <w:r w:rsidRPr="009856DB">
        <w:rPr>
          <w:rFonts w:ascii="GHEA Grapalat" w:eastAsia="Times New Roman" w:hAnsi="GHEA Grapalat" w:cs="Times New Roman"/>
          <w:sz w:val="20"/>
          <w:szCs w:val="20"/>
          <w:lang w:val="hy-AM" w:eastAsia="ru-RU" w:bidi="ru-RU"/>
        </w:rPr>
        <w:t>Руководитель исполнительного органа</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Sylfaen"/>
          <w:sz w:val="24"/>
          <w:szCs w:val="24"/>
          <w:vertAlign w:val="superscript"/>
          <w:lang w:eastAsia="ru-RU" w:bidi="ru-RU"/>
        </w:rPr>
        <w:t>число, месяц, год</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val="hy-AM"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Приложение № 4.1</w:t>
      </w:r>
    </w:p>
    <w:p w:rsidR="005109A5" w:rsidRPr="009856DB" w:rsidRDefault="005109A5" w:rsidP="00761289">
      <w:pPr>
        <w:widowControl w:val="0"/>
        <w:spacing w:line="240" w:lineRule="auto"/>
        <w:ind w:firstLine="567"/>
        <w:jc w:val="right"/>
        <w:rPr>
          <w:rFonts w:ascii="GHEA Grapalat" w:eastAsia="Times New Roman" w:hAnsi="GHEA Grapalat" w:cs="Times New Roman"/>
          <w:i/>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1E75E5" w:rsidRPr="009856DB">
        <w:rPr>
          <w:rFonts w:ascii="GHEA Grapalat" w:hAnsi="GHEA Grapalat"/>
          <w:sz w:val="18"/>
          <w:szCs w:val="18"/>
        </w:rPr>
        <w:t>ОТКРЫТОМ КОНКУРСЕ</w:t>
      </w:r>
      <w:r w:rsidR="00761289" w:rsidRPr="009856DB">
        <w:rPr>
          <w:rFonts w:ascii="GHEA Grapalat" w:hAnsi="GHEA Grapalat" w:cs="Arial"/>
          <w:b/>
          <w:sz w:val="24"/>
          <w:szCs w:val="24"/>
        </w:rPr>
        <w:br/>
      </w:r>
      <w:r w:rsidR="00761289" w:rsidRPr="009856DB">
        <w:rPr>
          <w:rFonts w:ascii="GHEA Grapalat" w:hAnsi="GHEA Grapalat"/>
          <w:b/>
          <w:sz w:val="24"/>
          <w:szCs w:val="24"/>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 xml:space="preserve">ГАРАНТИЯ </w:t>
      </w:r>
      <w:r w:rsidRPr="009856DB">
        <w:rPr>
          <w:rFonts w:ascii="GHEA Grapalat" w:eastAsia="Times New Roman" w:hAnsi="GHEA Grapalat" w:cs="Times New Roman"/>
          <w:sz w:val="24"/>
          <w:szCs w:val="24"/>
          <w:lang w:val="en-US" w:eastAsia="ru-RU" w:bidi="ru-RU"/>
        </w:rPr>
        <w:t>N</w:t>
      </w:r>
      <w:r w:rsidRPr="009856DB">
        <w:rPr>
          <w:rFonts w:ascii="GHEA Grapalat" w:eastAsia="Times New Roman" w:hAnsi="GHEA Grapalat" w:cs="Times New Roman"/>
          <w:sz w:val="24"/>
          <w:szCs w:val="24"/>
          <w:lang w:val="hy-AM" w:eastAsia="ru-RU" w:bidi="ru-RU"/>
        </w:rPr>
        <w:t>________</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(обеспечение квалификации)</w:t>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4"/>
          <w:szCs w:val="24"/>
          <w:lang w:val="hy-AM" w:eastAsia="ru-RU" w:bidi="ru-RU"/>
        </w:rPr>
      </w:pPr>
      <w:r w:rsidRPr="009856DB">
        <w:rPr>
          <w:rFonts w:ascii="GHEA Grapalat" w:hAnsi="GHEA Grapalat"/>
          <w:sz w:val="24"/>
          <w:szCs w:val="24"/>
          <w:lang w:eastAsia="ru-RU" w:bidi="ru-RU"/>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9856DB">
        <w:rPr>
          <w:rFonts w:ascii="Times New Roman" w:hAnsi="Times New Roman"/>
          <w:sz w:val="24"/>
          <w:szCs w:val="24"/>
          <w:lang w:eastAsia="ru-RU" w:bidi="ru-RU"/>
        </w:rPr>
        <w:t xml:space="preserve"> N</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p>
    <w:p w:rsidR="005109A5" w:rsidRPr="009856DB" w:rsidRDefault="005109A5" w:rsidP="005109A5">
      <w:pPr>
        <w:shd w:val="clear" w:color="auto" w:fill="FFFFFF"/>
        <w:spacing w:after="0" w:line="240" w:lineRule="auto"/>
        <w:ind w:left="-142"/>
        <w:rPr>
          <w:rFonts w:ascii="GHEA Grapalat" w:eastAsia="Times New Roman" w:hAnsi="GHEA Grapalat" w:cs="Times New Roman"/>
          <w:bCs/>
          <w:sz w:val="18"/>
          <w:szCs w:val="18"/>
          <w:lang w:eastAsia="ru-RU" w:bidi="ru-RU"/>
        </w:rPr>
      </w:pPr>
      <w:r w:rsidRPr="009856DB">
        <w:rPr>
          <w:rFonts w:ascii="GHEA Grapalat" w:eastAsia="Times New Roman" w:hAnsi="GHEA Grapalat" w:cs="Times New Roman"/>
          <w:b/>
          <w:bCs/>
          <w:sz w:val="18"/>
          <w:szCs w:val="18"/>
          <w:lang w:val="hy-AM" w:eastAsia="ru-RU" w:bidi="ru-RU"/>
        </w:rPr>
        <w:tab/>
      </w:r>
      <w:r w:rsidRPr="009856DB">
        <w:rPr>
          <w:rFonts w:ascii="GHEA Grapalat" w:eastAsia="Times New Roman" w:hAnsi="GHEA Grapalat" w:cs="Times New Roman"/>
          <w:b/>
          <w:bCs/>
          <w:sz w:val="18"/>
          <w:szCs w:val="18"/>
          <w:lang w:eastAsia="ru-RU" w:bidi="ru-RU"/>
        </w:rPr>
        <w:t xml:space="preserve">                                                                                                                номер заключаемого договора</w:t>
      </w:r>
    </w:p>
    <w:p w:rsidR="005109A5" w:rsidRPr="009856DB" w:rsidRDefault="005109A5" w:rsidP="005109A5">
      <w:pPr>
        <w:shd w:val="clear" w:color="auto" w:fill="FFFFFF"/>
        <w:spacing w:after="0" w:line="240" w:lineRule="auto"/>
        <w:ind w:left="-142"/>
        <w:rPr>
          <w:rFonts w:ascii="GHEA Grapalat" w:eastAsia="Times New Roman" w:hAnsi="GHEA Grapalat" w:cs="Times New Roman"/>
          <w:sz w:val="24"/>
          <w:szCs w:val="24"/>
          <w:lang w:val="hy-AM" w:eastAsia="ru-RU" w:bidi="ru-RU"/>
        </w:rPr>
      </w:pPr>
      <w:r w:rsidRPr="009856DB">
        <w:rPr>
          <w:rFonts w:ascii="GHEA Grapalat" w:hAnsi="GHEA Grapalat"/>
          <w:sz w:val="24"/>
          <w:szCs w:val="24"/>
          <w:lang w:eastAsia="ru-RU" w:bidi="ru-RU"/>
        </w:rPr>
        <w:t xml:space="preserve">  заключаемым</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Times New Roman" w:hAnsi="Times New Roman"/>
          <w:sz w:val="24"/>
          <w:szCs w:val="24"/>
          <w:lang w:eastAsia="ru-RU" w:bidi="ru-RU"/>
        </w:rPr>
        <w:t xml:space="preserve"> (</w:t>
      </w:r>
      <w:r w:rsidRPr="009856DB">
        <w:rPr>
          <w:rFonts w:ascii="GHEA Grapalat" w:hAnsi="GHEA Grapalat"/>
          <w:sz w:val="24"/>
          <w:szCs w:val="24"/>
          <w:lang w:eastAsia="ru-RU" w:bidi="ru-RU"/>
        </w:rPr>
        <w:t xml:space="preserve">далее-принципал ) в результате  </w:t>
      </w:r>
    </w:p>
    <w:p w:rsidR="005109A5" w:rsidRPr="009856DB" w:rsidRDefault="005109A5" w:rsidP="005109A5">
      <w:pPr>
        <w:shd w:val="clear" w:color="auto" w:fill="FFFFFF"/>
        <w:spacing w:after="0" w:line="240" w:lineRule="auto"/>
        <w:ind w:left="-142"/>
        <w:rPr>
          <w:rFonts w:ascii="Times New Roman" w:eastAsia="Times New Roman" w:hAnsi="Times New Roman" w:cs="Sylfaen"/>
          <w:b/>
          <w:sz w:val="18"/>
          <w:szCs w:val="18"/>
          <w:vertAlign w:val="superscript"/>
          <w:lang w:val="hy-AM" w:eastAsia="ru-RU" w:bidi="ru-RU"/>
        </w:rPr>
      </w:pPr>
      <w:r w:rsidRPr="009856DB">
        <w:rPr>
          <w:rFonts w:ascii="GHEA Grapalat" w:eastAsia="Times New Roman" w:hAnsi="GHEA Grapalat" w:cs="Times New Roman"/>
          <w:b/>
          <w:bCs/>
          <w:sz w:val="18"/>
          <w:szCs w:val="18"/>
          <w:lang w:eastAsia="ru-RU" w:bidi="ru-RU"/>
        </w:rPr>
        <w:t xml:space="preserve">                                  наименование отобранного участника</w:t>
      </w:r>
      <w:r w:rsidRPr="009856DB">
        <w:rPr>
          <w:rFonts w:ascii="GHEA Grapalat" w:eastAsia="Times New Roman" w:hAnsi="GHEA Grapalat" w:cs="Times New Roman"/>
          <w:b/>
          <w:bCs/>
          <w:sz w:val="18"/>
          <w:szCs w:val="18"/>
          <w:lang w:val="hy-AM" w:eastAsia="ru-RU" w:bidi="ru-RU"/>
        </w:rPr>
        <w:tab/>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eastAsia="Times New Roman" w:hAnsi="GHEA Grapalat" w:cs="Times New Roman"/>
          <w:b/>
          <w:bCs/>
          <w:sz w:val="24"/>
          <w:szCs w:val="24"/>
          <w:lang w:val="hy-AM" w:eastAsia="ru-RU" w:bidi="ru-RU"/>
        </w:rPr>
        <w:tab/>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0"/>
          <w:szCs w:val="20"/>
          <w:lang w:val="hy-AM" w:eastAsia="ru-RU" w:bidi="ru-RU"/>
        </w:rPr>
      </w:pPr>
      <w:r w:rsidRPr="009856DB">
        <w:rPr>
          <w:rFonts w:ascii="GHEA Grapalat" w:hAnsi="GHEA Grapalat"/>
          <w:sz w:val="24"/>
          <w:szCs w:val="24"/>
          <w:lang w:eastAsia="ru-RU" w:bidi="ru-RU"/>
        </w:rPr>
        <w:t xml:space="preserve">организованной </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hAnsi="GHEA Grapalat"/>
          <w:sz w:val="24"/>
          <w:szCs w:val="24"/>
          <w:lang w:eastAsia="ru-RU" w:bidi="ru-RU"/>
        </w:rPr>
        <w:t xml:space="preserve"> (далее-бенефициар) </w:t>
      </w:r>
    </w:p>
    <w:p w:rsidR="005109A5" w:rsidRPr="009856DB" w:rsidRDefault="005109A5" w:rsidP="005109A5">
      <w:pPr>
        <w:shd w:val="clear" w:color="auto" w:fill="FFFFFF"/>
        <w:spacing w:after="0" w:line="240" w:lineRule="auto"/>
        <w:ind w:left="1276" w:firstLine="708"/>
        <w:rPr>
          <w:rFonts w:ascii="GHEA Grapalat" w:hAnsi="GHEA Grapalat"/>
          <w:b/>
          <w:sz w:val="18"/>
          <w:szCs w:val="18"/>
          <w:lang w:eastAsia="ru-RU" w:bidi="ru-RU"/>
        </w:rPr>
      </w:pPr>
      <w:r w:rsidRPr="009856DB">
        <w:rPr>
          <w:rFonts w:ascii="GHEA Grapalat" w:eastAsia="Times New Roman" w:hAnsi="GHEA Grapalat" w:cs="Times New Roman"/>
          <w:b/>
          <w:bCs/>
          <w:sz w:val="18"/>
          <w:szCs w:val="18"/>
          <w:lang w:eastAsia="ru-RU" w:bidi="ru-RU"/>
        </w:rPr>
        <w:t>наименование заказчика</w:t>
      </w:r>
    </w:p>
    <w:p w:rsidR="005109A5" w:rsidRPr="009856DB" w:rsidRDefault="005109A5" w:rsidP="005109A5">
      <w:pPr>
        <w:shd w:val="clear" w:color="auto" w:fill="FFFFFF"/>
        <w:spacing w:after="0" w:line="240" w:lineRule="auto"/>
        <w:rPr>
          <w:rFonts w:ascii="GHEA Grapalat" w:eastAsia="Times New Roman" w:hAnsi="GHEA Grapalat" w:cs="Sylfaen"/>
          <w:sz w:val="24"/>
          <w:szCs w:val="24"/>
          <w:vertAlign w:val="superscript"/>
          <w:lang w:eastAsia="ru-RU" w:bidi="ru-RU"/>
        </w:rPr>
      </w:pPr>
      <w:r w:rsidRPr="009856DB">
        <w:rPr>
          <w:rFonts w:ascii="GHEA Grapalat" w:hAnsi="GHEA Grapalat"/>
          <w:sz w:val="24"/>
          <w:szCs w:val="24"/>
          <w:lang w:eastAsia="ru-RU" w:bidi="ru-RU"/>
        </w:rPr>
        <w:t>процедуры  закупок под кодом ____________________.</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код процедуры</w:t>
      </w:r>
    </w:p>
    <w:p w:rsidR="005109A5" w:rsidRPr="009856DB" w:rsidRDefault="005109A5" w:rsidP="005109A5">
      <w:pPr>
        <w:shd w:val="clear" w:color="auto" w:fill="FFFFFF"/>
        <w:spacing w:after="0" w:line="240" w:lineRule="auto"/>
        <w:jc w:val="both"/>
        <w:rPr>
          <w:rFonts w:ascii="GHEA Grapalat" w:hAnsi="GHEA Grapalat"/>
          <w:sz w:val="24"/>
          <w:szCs w:val="24"/>
          <w:lang w:val="hy-AM" w:eastAsia="ru-RU" w:bidi="ru-RU"/>
        </w:rPr>
      </w:pPr>
      <w:r w:rsidRPr="009856DB">
        <w:rPr>
          <w:rFonts w:ascii="GHEA Grapalat" w:hAnsi="GHEA Grapalat"/>
          <w:sz w:val="24"/>
          <w:szCs w:val="24"/>
          <w:lang w:eastAsia="ru-RU" w:bidi="ru-RU"/>
        </w:rPr>
        <w:t xml:space="preserve">  2.  По гарантии </w:t>
      </w:r>
      <w:r w:rsidRPr="009856DB">
        <w:rPr>
          <w:rFonts w:ascii="GHEA Grapalat" w:hAnsi="GHEA Grapalat"/>
          <w:sz w:val="24"/>
          <w:szCs w:val="24"/>
          <w:lang w:val="hy-AM" w:eastAsia="ru-RU" w:bidi="ru-RU"/>
        </w:rPr>
        <w:t xml:space="preserve">---------------------------------------------------------------------------- </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 xml:space="preserve">                                  наименование выдающего гарантию банка или страховой организации</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 xml:space="preserve">сумма в цифрах и прописью         </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w:t>
      </w:r>
      <w:r w:rsidRPr="009856DB">
        <w:rPr>
          <w:rFonts w:ascii="GHEA Grapalat" w:hAnsi="GHEA Grapalat"/>
          <w:sz w:val="24"/>
          <w:szCs w:val="24"/>
          <w:lang w:val="hy-AM" w:eastAsia="ru-RU" w:bidi="ru-RU"/>
        </w:rPr>
        <w:t>двухсторонне утвержденного</w:t>
      </w:r>
      <w:r w:rsidRPr="009856DB">
        <w:rPr>
          <w:rFonts w:ascii="GHEA Grapalat" w:hAnsi="GHEA Grapalat"/>
          <w:sz w:val="24"/>
          <w:szCs w:val="24"/>
          <w:lang w:eastAsia="ru-RU" w:bidi="ru-RU"/>
        </w:rPr>
        <w:t xml:space="preserve"> акта (актов) сдачи-приемки между бенефициаром и принципалом в рамках исполнения договора</w:t>
      </w:r>
      <w:r w:rsidRPr="009856DB">
        <w:rPr>
          <w:rFonts w:ascii="GHEA Grapalat" w:hAnsi="GHEA Grapalat"/>
          <w:sz w:val="24"/>
          <w:szCs w:val="24"/>
          <w:lang w:val="hy-AM" w:eastAsia="ru-RU" w:bidi="ru-RU"/>
        </w:rPr>
        <w:t xml:space="preserve"> и</w:t>
      </w:r>
      <w:r w:rsidRPr="009856DB">
        <w:rPr>
          <w:rFonts w:ascii="GHEA Grapalat" w:hAnsi="GHEA Grapalat"/>
          <w:sz w:val="24"/>
          <w:szCs w:val="24"/>
          <w:lang w:eastAsia="ru-RU" w:bidi="ru-RU"/>
        </w:rPr>
        <w:t xml:space="preserve"> представленн</w:t>
      </w:r>
      <w:r w:rsidRPr="009856DB">
        <w:rPr>
          <w:rFonts w:ascii="GHEA Grapalat" w:hAnsi="GHEA Grapalat"/>
          <w:sz w:val="24"/>
          <w:szCs w:val="24"/>
          <w:lang w:val="hy-AM" w:eastAsia="ru-RU" w:bidi="ru-RU"/>
        </w:rPr>
        <w:t>ого принципалом</w:t>
      </w:r>
      <w:r w:rsidRPr="009856DB">
        <w:rPr>
          <w:rFonts w:ascii="GHEA Grapalat" w:hAnsi="GHEA Grapalat"/>
          <w:sz w:val="24"/>
          <w:szCs w:val="24"/>
          <w:lang w:eastAsia="ru-RU" w:bidi="ru-RU"/>
        </w:rPr>
        <w:t xml:space="preserve"> лицу давшему гарантию</w:t>
      </w:r>
      <w:r w:rsidRPr="009856DB">
        <w:rPr>
          <w:rFonts w:ascii="GHEA Grapalat" w:hAnsi="GHEA Grapalat"/>
          <w:sz w:val="24"/>
          <w:szCs w:val="24"/>
          <w:lang w:val="hy-AM" w:eastAsia="ru-RU" w:bidi="ru-RU"/>
        </w:rPr>
        <w:t>.</w:t>
      </w:r>
    </w:p>
    <w:p w:rsidR="005109A5" w:rsidRPr="009856DB" w:rsidRDefault="005109A5" w:rsidP="005109A5">
      <w:pPr>
        <w:shd w:val="clear" w:color="auto" w:fill="FFFFFF"/>
        <w:spacing w:after="0" w:line="240" w:lineRule="auto"/>
        <w:ind w:firstLine="708"/>
        <w:jc w:val="both"/>
        <w:rPr>
          <w:rFonts w:ascii="GHEA Grapalat" w:hAnsi="GHEA Grapalat"/>
          <w:sz w:val="24"/>
          <w:szCs w:val="24"/>
          <w:lang w:eastAsia="ru-RU" w:bidi="ru-RU"/>
        </w:rPr>
      </w:pPr>
      <w:r w:rsidRPr="009856DB">
        <w:rPr>
          <w:rFonts w:ascii="GHEA Grapalat" w:hAnsi="GHEA Grapalat"/>
          <w:sz w:val="24"/>
          <w:szCs w:val="24"/>
          <w:lang w:eastAsia="ru-RU" w:bidi="ru-RU"/>
        </w:rPr>
        <w:t>Выплата производится посредством перечисления на расчетный счет____________________ бенефициара.</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расчетный счет</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bCs/>
          <w:sz w:val="24"/>
          <w:szCs w:val="24"/>
          <w:lang w:eastAsia="ru-RU" w:bidi="ru-RU"/>
        </w:rPr>
        <w:t xml:space="preserve">3. </w:t>
      </w:r>
      <w:r w:rsidRPr="009856DB">
        <w:rPr>
          <w:rFonts w:ascii="GHEA Grapalat" w:hAnsi="GHEA Grapalat"/>
          <w:sz w:val="24"/>
          <w:szCs w:val="24"/>
          <w:lang w:eastAsia="ru-RU" w:bidi="ru-RU"/>
        </w:rPr>
        <w:t>Настоящая гарантия является безотзывной.</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5. Гарантия действует со дня вступления в силу договора под кодом N________________________ заключаемого  между  бенефициаром и принципалом    </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val="hy-AM" w:eastAsia="ru-RU" w:bidi="ru-RU"/>
        </w:rPr>
      </w:pPr>
      <w:r w:rsidRPr="009856DB">
        <w:rPr>
          <w:rFonts w:ascii="GHEA Grapalat" w:hAnsi="GHEA Grapalat"/>
          <w:sz w:val="24"/>
          <w:szCs w:val="24"/>
          <w:lang w:eastAsia="ru-RU" w:bidi="ru-RU"/>
        </w:rPr>
        <w:t>и  действует в</w:t>
      </w:r>
      <w:r w:rsidRPr="009856DB">
        <w:rPr>
          <w:rFonts w:ascii="GHEA Grapalat" w:eastAsia="Times New Roman" w:hAnsi="GHEA Grapalat" w:cs="Times New Roman"/>
          <w:sz w:val="24"/>
          <w:szCs w:val="24"/>
          <w:lang w:eastAsia="ru-RU" w:bidi="ru-RU"/>
        </w:rPr>
        <w:t>ключительно</w:t>
      </w:r>
      <w:r w:rsidRPr="009856DB">
        <w:rPr>
          <w:rFonts w:ascii="GHEA Grapalat" w:hAnsi="GHEA Grapalat"/>
          <w:sz w:val="24"/>
          <w:szCs w:val="24"/>
          <w:lang w:eastAsia="ru-RU" w:bidi="ru-RU"/>
        </w:rPr>
        <w:t xml:space="preserve">до девяностого рабочего дняследующего за днем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val="hy-AM" w:eastAsia="ru-RU" w:bidi="ru-RU"/>
        </w:rPr>
      </w:pPr>
    </w:p>
    <w:p w:rsidR="005109A5" w:rsidRPr="009856DB" w:rsidRDefault="005109A5" w:rsidP="005109A5">
      <w:pPr>
        <w:shd w:val="clear" w:color="auto" w:fill="FFFFFF"/>
        <w:spacing w:before="100" w:beforeAutospacing="1" w:after="100" w:afterAutospacing="1" w:line="240" w:lineRule="auto"/>
        <w:contextualSpacing/>
        <w:jc w:val="center"/>
        <w:rPr>
          <w:rFonts w:ascii="Times New Roman" w:hAnsi="Times New Roman"/>
          <w:sz w:val="24"/>
          <w:szCs w:val="24"/>
          <w:lang w:eastAsia="ru-RU" w:bidi="ru-RU"/>
        </w:rPr>
      </w:pP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Times New Roman" w:hAnsi="Times New Roman"/>
          <w:sz w:val="24"/>
          <w:szCs w:val="24"/>
          <w:lang w:val="hy-AM" w:eastAsia="ru-RU" w:bidi="ru-RU"/>
        </w:rPr>
        <w:t>.</w:t>
      </w:r>
      <w:r w:rsidRPr="009856DB">
        <w:rPr>
          <w:rFonts w:ascii="GHEA Grapalat" w:hAnsi="GHEA Grapalat"/>
          <w:sz w:val="16"/>
          <w:szCs w:val="16"/>
          <w:lang w:eastAsia="ru-RU" w:bidi="ru-RU"/>
        </w:rPr>
        <w:t xml:space="preserve"> крайний срок выполнения работ</w:t>
      </w:r>
      <w:r w:rsidRPr="009856DB">
        <w:rPr>
          <w:rFonts w:ascii="GHEA Grapalat" w:hAnsi="GHEA Grapalat"/>
          <w:sz w:val="16"/>
          <w:szCs w:val="16"/>
          <w:lang w:val="hy-AM" w:eastAsia="ru-RU" w:bidi="ru-RU"/>
        </w:rPr>
        <w:t>, предусмотренн</w:t>
      </w:r>
      <w:r w:rsidRPr="009856DB">
        <w:rPr>
          <w:rFonts w:ascii="GHEA Grapalat" w:hAnsi="GHEA Grapalat"/>
          <w:sz w:val="16"/>
          <w:szCs w:val="16"/>
          <w:lang w:eastAsia="ru-RU" w:bidi="ru-RU"/>
        </w:rPr>
        <w:t xml:space="preserve">ый </w:t>
      </w:r>
      <w:r w:rsidRPr="009856DB">
        <w:rPr>
          <w:rFonts w:ascii="GHEA Grapalat" w:hAnsi="GHEA Grapalat"/>
          <w:sz w:val="16"/>
          <w:szCs w:val="16"/>
          <w:lang w:val="hy-AM" w:eastAsia="ru-RU" w:bidi="ru-RU"/>
        </w:rPr>
        <w:t>заключаемым договором</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9856DB">
        <w:rPr>
          <w:rFonts w:ascii="GHEA Grapalat" w:hAnsi="GHEA Grapalat"/>
          <w:sz w:val="24"/>
          <w:szCs w:val="24"/>
          <w:lang w:val="hy-AM" w:eastAsia="ru-RU" w:bidi="ru-RU"/>
        </w:rPr>
        <w:t>.</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6. Бенефициар предъявляет требование лицу, дающему гарантию, в письменной форме. К требованию прилагаются следующие документы:</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1) копии заключенного договора N_____________________, включая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копии внесенных  в него изменений, дополнительных соглашений,</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9856DB">
          <w:rPr>
            <w:rFonts w:ascii="GHEA Grapalat" w:eastAsia="Times New Roman" w:hAnsi="GHEA Grapalat" w:cs="Times New Roman"/>
            <w:color w:val="0000FF"/>
            <w:sz w:val="20"/>
            <w:szCs w:val="20"/>
            <w:u w:val="single"/>
            <w:lang w:val="hy-AM" w:eastAsia="ru-RU" w:bidi="ru-RU"/>
          </w:rPr>
          <w:t>www.procurement.am</w:t>
        </w:r>
      </w:hyperlink>
      <w:r w:rsidRPr="009856DB">
        <w:rPr>
          <w:rFonts w:ascii="GHEA Grapalat" w:hAnsi="GHEA Grapalat"/>
          <w:sz w:val="24"/>
          <w:szCs w:val="24"/>
          <w:lang w:eastAsia="ru-RU" w:bidi="ru-RU"/>
        </w:rPr>
        <w:t xml:space="preserve"> .</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3) </w:t>
      </w:r>
      <w:r w:rsidRPr="009856DB">
        <w:rPr>
          <w:rFonts w:ascii="GHEA Grapalat" w:hAnsi="GHEA Grapalat"/>
          <w:sz w:val="24"/>
          <w:szCs w:val="24"/>
          <w:lang w:val="hy-AM" w:eastAsia="ru-RU" w:bidi="ru-RU"/>
        </w:rPr>
        <w:t xml:space="preserve">двухсторонне </w:t>
      </w:r>
      <w:r w:rsidRPr="009856DB">
        <w:rPr>
          <w:rFonts w:ascii="GHEA Grapalat" w:hAnsi="GHEA Grapalat"/>
          <w:sz w:val="24"/>
          <w:szCs w:val="24"/>
          <w:lang w:eastAsia="ru-RU" w:bidi="ru-RU"/>
        </w:rPr>
        <w:t>утвержденный в рамках договора между бенефициаром и принципалом акт (акты) сдачи-приемки или его(</w:t>
      </w:r>
      <w:r w:rsidRPr="009856DB">
        <w:rPr>
          <w:rFonts w:ascii="GHEA Grapalat" w:hAnsi="GHEA Grapalat"/>
          <w:sz w:val="24"/>
          <w:szCs w:val="24"/>
          <w:lang w:val="hy-AM" w:eastAsia="ru-RU" w:bidi="ru-RU"/>
        </w:rPr>
        <w:t>их</w:t>
      </w:r>
      <w:r w:rsidRPr="009856DB">
        <w:rPr>
          <w:rFonts w:ascii="GHEA Grapalat" w:hAnsi="GHEA Grapalat"/>
          <w:sz w:val="24"/>
          <w:szCs w:val="24"/>
          <w:lang w:eastAsia="ru-RU" w:bidi="ru-RU"/>
        </w:rPr>
        <w:t>) копии.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8.Лицо, выдающее гарантию, отклоняет требование бенефициара, если: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1) требование или прилагаемые документы не соответствуют условиям настоящей гарантии,</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2) требование представлено по истечении срока, установленного гарантией.</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10. К настоящей гарантии применяются соответствующие положения Гражданского кодекса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u w:val="single"/>
          <w:lang w:val="hy-AM" w:eastAsia="ru-RU" w:bidi="ru-RU"/>
        </w:rPr>
      </w:pPr>
      <w:r w:rsidRPr="009856DB">
        <w:rPr>
          <w:rFonts w:ascii="GHEA Grapalat" w:eastAsia="Times New Roman" w:hAnsi="GHEA Grapalat" w:cs="Times New Roman"/>
          <w:sz w:val="20"/>
          <w:szCs w:val="20"/>
          <w:lang w:val="hy-AM" w:eastAsia="ru-RU" w:bidi="ru-RU"/>
        </w:rPr>
        <w:t>Руководитель исполнительного органа</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761289">
      <w:pPr>
        <w:shd w:val="clear" w:color="auto" w:fill="FFFFFF"/>
        <w:spacing w:after="0" w:line="240" w:lineRule="auto"/>
        <w:rPr>
          <w:ins w:id="6" w:author="Vardan" w:date="2020-06-03T18:36:00Z"/>
          <w:rFonts w:ascii="GHEA Grapalat" w:eastAsia="Times New Roman" w:hAnsi="GHEA Grapalat" w:cs="Sylfaen"/>
          <w:sz w:val="24"/>
          <w:szCs w:val="24"/>
          <w:vertAlign w:val="superscript"/>
          <w:lang w:eastAsia="ru-RU" w:bidi="ru-RU"/>
        </w:rPr>
      </w:pPr>
      <w:r w:rsidRPr="009856DB">
        <w:rPr>
          <w:rFonts w:ascii="GHEA Grapalat" w:eastAsia="Times New Roman" w:hAnsi="GHEA Grapalat" w:cs="Sylfaen"/>
          <w:sz w:val="24"/>
          <w:szCs w:val="24"/>
          <w:vertAlign w:val="superscript"/>
          <w:lang w:eastAsia="ru-RU" w:bidi="ru-RU"/>
        </w:rPr>
        <w:lastRenderedPageBreak/>
        <w:t>число, месяц, год</w:t>
      </w:r>
    </w:p>
    <w:tbl>
      <w:tblPr>
        <w:tblpPr w:leftFromText="180" w:rightFromText="180" w:vertAnchor="page" w:horzAnchor="margin" w:tblpXSpec="center" w:tblpY="2693"/>
        <w:tblW w:w="10980" w:type="dxa"/>
        <w:tblLook w:val="0000"/>
      </w:tblPr>
      <w:tblGrid>
        <w:gridCol w:w="5616"/>
        <w:gridCol w:w="5364"/>
      </w:tblGrid>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3402"/>
              </w:tabs>
              <w:spacing w:line="240" w:lineRule="auto"/>
              <w:ind w:left="360"/>
              <w:rPr>
                <w:rFonts w:ascii="GHEA Grapalat" w:eastAsia="Times New Roman" w:hAnsi="GHEA Grapalat" w:cs="Sylfaen"/>
                <w:b/>
                <w:bCs/>
                <w:sz w:val="24"/>
                <w:szCs w:val="24"/>
                <w:lang w:val="en-US" w:eastAsia="ru-RU" w:bidi="ru-RU"/>
              </w:rPr>
            </w:pPr>
            <w:r w:rsidRPr="009856DB">
              <w:rPr>
                <w:rFonts w:ascii="GHEA Grapalat" w:eastAsia="Times New Roman" w:hAnsi="GHEA Grapalat" w:cs="Times New Roman"/>
                <w:sz w:val="24"/>
                <w:szCs w:val="24"/>
                <w:lang w:val="en-US" w:eastAsia="ru-RU" w:bidi="ru-RU"/>
              </w:rPr>
              <w:t>1.</w:t>
            </w:r>
            <w:r w:rsidRPr="009856DB">
              <w:rPr>
                <w:rFonts w:ascii="GHEA Grapalat" w:eastAsia="Times New Roman" w:hAnsi="GHEA Grapalat" w:cs="Times New Roman"/>
                <w:b/>
                <w:sz w:val="24"/>
                <w:szCs w:val="24"/>
                <w:lang w:val="en-US" w:eastAsia="ru-RU" w:bidi="ru-RU"/>
              </w:rPr>
              <w:tab/>
            </w:r>
            <w:r w:rsidRPr="009856DB">
              <w:rPr>
                <w:rFonts w:ascii="GHEA Grapalat" w:eastAsia="Times New Roman" w:hAnsi="GHEA Grapalat" w:cs="Times New Roman"/>
                <w:b/>
                <w:sz w:val="24"/>
                <w:szCs w:val="24"/>
                <w:lang w:eastAsia="ru-RU" w:bidi="ru-RU"/>
              </w:rPr>
              <w:t xml:space="preserve">ПЛАТЕЖНОЕ ТРЕБОВАНИЕ </w:t>
            </w:r>
            <w:r w:rsidRPr="009856DB">
              <w:rPr>
                <w:rFonts w:ascii="GHEA Grapalat" w:eastAsia="Times New Roman" w:hAnsi="GHEA Grapalat" w:cs="Times New Roman"/>
                <w:b/>
                <w:sz w:val="24"/>
                <w:szCs w:val="24"/>
                <w:lang w:val="en-US" w:eastAsia="ru-RU" w:bidi="ru-RU"/>
              </w:rPr>
              <w:t>*</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 xml:space="preserve">Номер </w:t>
            </w:r>
          </w:p>
        </w:tc>
      </w:tr>
      <w:tr w:rsidR="005109A5" w:rsidRPr="009856DB" w:rsidTr="00E871B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3390"/>
              </w:tabs>
              <w:spacing w:line="240" w:lineRule="auto"/>
              <w:ind w:left="322"/>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Дата представления: "___" ___ 20___г.</w:t>
            </w:r>
          </w:p>
        </w:tc>
      </w:tr>
      <w:tr w:rsidR="005109A5" w:rsidRPr="009856DB" w:rsidTr="00E871B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Наименование, или имя, фамилия плательщика (Компания:</w:t>
            </w:r>
          </w:p>
        </w:tc>
      </w:tr>
      <w:tr w:rsidR="005109A5" w:rsidRPr="009856DB" w:rsidTr="00E871B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Обслуживающая плательщика Финансовая организация (банк):</w:t>
            </w:r>
          </w:p>
        </w:tc>
      </w:tr>
      <w:tr w:rsidR="005109A5" w:rsidRPr="009856DB" w:rsidTr="00E871B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Номер счета плательщика:</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7.</w:t>
            </w:r>
            <w:r w:rsidRPr="009856DB">
              <w:rPr>
                <w:rFonts w:ascii="GHEA Grapalat" w:eastAsia="Times New Roman" w:hAnsi="GHEA Grapalat" w:cs="Times New Roman"/>
                <w:sz w:val="24"/>
                <w:szCs w:val="24"/>
                <w:lang w:eastAsia="ru-RU" w:bidi="ru-RU"/>
              </w:rPr>
              <w:tab/>
              <w:t>УНН плательщика:</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eastAsia="ru-RU" w:bidi="ru-RU"/>
              </w:rPr>
              <w:tab/>
              <w:t>НЗОУ плательщика:</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9.</w:t>
            </w:r>
            <w:r w:rsidRPr="009856DB">
              <w:rPr>
                <w:rFonts w:ascii="GHEA Grapalat" w:eastAsia="Times New Roman" w:hAnsi="GHEA Grapalat" w:cs="Times New Roman"/>
                <w:sz w:val="24"/>
                <w:szCs w:val="24"/>
                <w:lang w:eastAsia="ru-RU" w:bidi="ru-RU"/>
              </w:rPr>
              <w:tab/>
              <w:t>Наименование, или имя, фамилия бенефициара:</w:t>
            </w:r>
            <w:r w:rsidR="004829CD" w:rsidRPr="009856DB">
              <w:rPr>
                <w:rFonts w:ascii="GHEA Grapalat" w:hAnsi="GHEA Grapalat"/>
              </w:rPr>
              <w:t>:</w:t>
            </w:r>
            <w:r w:rsidR="004829CD" w:rsidRPr="009856DB">
              <w:rPr>
                <w:rFonts w:ascii="GHEA Grapalat" w:hAnsi="GHEA Grapalat"/>
                <w:b/>
                <w:sz w:val="20"/>
                <w:szCs w:val="20"/>
              </w:rPr>
              <w:t xml:space="preserve"> Гегакертский муниципалитет</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w:t>
            </w:r>
            <w:r w:rsidRPr="009856DB">
              <w:rPr>
                <w:rFonts w:ascii="GHEA Grapalat" w:eastAsia="Times New Roman" w:hAnsi="GHEA Grapalat" w:cs="Times New Roman"/>
                <w:sz w:val="24"/>
                <w:szCs w:val="24"/>
                <w:lang w:eastAsia="ru-RU" w:bidi="ru-RU"/>
              </w:rPr>
              <w:tab/>
              <w:t>НЗОУ бенефициара (не заполняется)</w:t>
            </w:r>
          </w:p>
        </w:tc>
      </w:tr>
      <w:tr w:rsidR="005109A5" w:rsidRPr="009856DB" w:rsidTr="00E871B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11.</w:t>
            </w:r>
            <w:r w:rsidRPr="009856DB">
              <w:rPr>
                <w:rFonts w:ascii="GHEA Grapalat" w:eastAsia="Times New Roman" w:hAnsi="GHEA Grapalat" w:cs="Times New Roman"/>
                <w:sz w:val="24"/>
                <w:szCs w:val="24"/>
                <w:lang w:eastAsia="ru-RU" w:bidi="ru-RU"/>
              </w:rPr>
              <w:tab/>
              <w:t>УНН бенефициара:</w:t>
            </w:r>
            <w:r w:rsidR="004829CD" w:rsidRPr="009856DB">
              <w:rPr>
                <w:rFonts w:ascii="Arial LatArm" w:hAnsi="Arial LatArm" w:cs="Arial"/>
                <w:b/>
                <w:sz w:val="20"/>
                <w:szCs w:val="20"/>
                <w:lang w:val="hy-AM"/>
              </w:rPr>
              <w:t>04703</w:t>
            </w:r>
            <w:r w:rsidR="004829CD" w:rsidRPr="009856DB">
              <w:rPr>
                <w:rFonts w:ascii="Arial LatArm" w:hAnsi="Arial LatArm" w:cs="Arial"/>
                <w:b/>
                <w:sz w:val="20"/>
                <w:szCs w:val="20"/>
              </w:rPr>
              <w:t>572</w:t>
            </w:r>
          </w:p>
        </w:tc>
      </w:tr>
      <w:tr w:rsidR="005109A5" w:rsidRPr="009856DB" w:rsidTr="00E871B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w:t>
            </w:r>
            <w:r w:rsidRPr="009856DB">
              <w:rPr>
                <w:rFonts w:ascii="GHEA Grapalat" w:eastAsia="Times New Roman" w:hAnsi="GHEA Grapalat" w:cs="Times New Roman"/>
                <w:sz w:val="24"/>
                <w:szCs w:val="24"/>
                <w:lang w:eastAsia="ru-RU" w:bidi="ru-RU"/>
              </w:rPr>
              <w:tab/>
              <w:t>Обслуживающая бенефициара Финансовая организация (банк):</w:t>
            </w:r>
            <w:r w:rsidR="004829CD" w:rsidRPr="009856DB">
              <w:rPr>
                <w:rFonts w:ascii="GHEA Grapalat" w:hAnsi="GHEA Grapalat"/>
              </w:rPr>
              <w:t>):</w:t>
            </w:r>
            <w:r w:rsidR="004829CD" w:rsidRPr="009856DB">
              <w:rPr>
                <w:rFonts w:ascii="GHEA Grapalat" w:hAnsi="GHEA Grapalat"/>
                <w:b/>
                <w:sz w:val="20"/>
                <w:szCs w:val="20"/>
              </w:rPr>
              <w:t xml:space="preserve"> Операционный отдел министертсво финансов</w:t>
            </w:r>
          </w:p>
        </w:tc>
      </w:tr>
      <w:tr w:rsidR="005109A5" w:rsidRPr="009856DB" w:rsidTr="00E871B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13.</w:t>
            </w:r>
            <w:r w:rsidRPr="009856DB">
              <w:rPr>
                <w:rFonts w:ascii="GHEA Grapalat" w:eastAsia="Times New Roman" w:hAnsi="GHEA Grapalat" w:cs="Times New Roman"/>
                <w:sz w:val="24"/>
                <w:szCs w:val="24"/>
                <w:lang w:eastAsia="ru-RU" w:bidi="ru-RU"/>
              </w:rPr>
              <w:tab/>
              <w:t>Номер счета бенефициара (сч.№)</w:t>
            </w:r>
            <w:r w:rsidR="004829CD" w:rsidRPr="009856DB">
              <w:rPr>
                <w:rFonts w:ascii="GHEA Grapalat" w:eastAsia="Times New Roman" w:hAnsi="GHEA Grapalat" w:cs="Times New Roman"/>
                <w:sz w:val="24"/>
                <w:szCs w:val="24"/>
                <w:lang w:val="hy-AM" w:eastAsia="ru-RU" w:bidi="ru-RU"/>
              </w:rPr>
              <w:t>900322001455</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14.</w:t>
            </w:r>
            <w:r w:rsidRPr="009856DB">
              <w:rPr>
                <w:rFonts w:ascii="GHEA Grapalat" w:eastAsia="Times New Roman" w:hAnsi="GHEA Grapalat" w:cs="Times New Roman"/>
                <w:sz w:val="24"/>
                <w:szCs w:val="24"/>
                <w:lang w:eastAsia="ru-RU" w:bidi="ru-RU"/>
              </w:rPr>
              <w:tab/>
              <w:t>Сумма (цифрами и прописью):</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15.</w:t>
            </w:r>
            <w:r w:rsidRPr="009856DB">
              <w:rPr>
                <w:rFonts w:ascii="GHEA Grapalat" w:eastAsia="Times New Roman" w:hAnsi="GHEA Grapalat" w:cs="Times New Roman"/>
                <w:sz w:val="24"/>
                <w:szCs w:val="24"/>
                <w:lang w:eastAsia="ru-RU" w:bidi="ru-RU"/>
              </w:rPr>
              <w:tab/>
              <w:t>Акцептованная сумма (цифрами и прописью) (предусмотрена для частичного акцепта указанной суммы, который не применяется)</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16.</w:t>
            </w:r>
            <w:r w:rsidRPr="009856DB">
              <w:rPr>
                <w:rFonts w:ascii="GHEA Grapalat" w:eastAsia="Times New Roman" w:hAnsi="GHEA Grapalat" w:cs="Times New Roman"/>
                <w:sz w:val="24"/>
                <w:szCs w:val="24"/>
                <w:lang w:eastAsia="ru-RU" w:bidi="ru-RU"/>
              </w:rPr>
              <w:tab/>
              <w:t>Валюта (прописью и по коду):</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17.</w:t>
            </w:r>
            <w:r w:rsidRPr="009856DB">
              <w:rPr>
                <w:rFonts w:ascii="GHEA Grapalat" w:eastAsia="Times New Roman" w:hAnsi="GHEA Grapalat" w:cs="Times New Roman"/>
                <w:sz w:val="24"/>
                <w:szCs w:val="24"/>
                <w:lang w:eastAsia="ru-RU" w:bidi="ru-RU"/>
              </w:rPr>
              <w:tab/>
              <w:t>Цель сделки (уплаты): (для обеспечения квалификации)</w:t>
            </w:r>
          </w:p>
        </w:tc>
      </w:tr>
      <w:tr w:rsidR="005109A5" w:rsidRPr="009856DB" w:rsidTr="00E871B1">
        <w:trPr>
          <w:trHeight w:val="424"/>
        </w:trPr>
        <w:tc>
          <w:tcPr>
            <w:tcW w:w="10980" w:type="dxa"/>
            <w:gridSpan w:val="2"/>
            <w:tcBorders>
              <w:top w:val="single" w:sz="4" w:space="0" w:color="auto"/>
              <w:left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18.</w:t>
            </w:r>
            <w:r w:rsidRPr="009856DB">
              <w:rPr>
                <w:rFonts w:ascii="GHEA Grapalat" w:eastAsia="Times New Roman" w:hAnsi="GHEA Grapalat" w:cs="Times New Roman"/>
                <w:sz w:val="24"/>
                <w:szCs w:val="24"/>
                <w:lang w:eastAsia="ru-RU" w:bidi="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109A5" w:rsidRPr="009856DB" w:rsidTr="00E871B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19.</w:t>
            </w:r>
            <w:r w:rsidRPr="009856DB">
              <w:rPr>
                <w:rFonts w:ascii="GHEA Grapalat" w:eastAsia="Times New Roman" w:hAnsi="GHEA Grapalat" w:cs="Times New Roman"/>
                <w:sz w:val="24"/>
                <w:szCs w:val="24"/>
                <w:lang w:val="en-US" w:eastAsia="ru-RU" w:bidi="ru-RU"/>
              </w:rPr>
              <w:tab/>
            </w:r>
            <w:r w:rsidRPr="009856DB">
              <w:rPr>
                <w:rFonts w:ascii="GHEA Grapalat" w:eastAsia="Times New Roman" w:hAnsi="GHEA Grapalat" w:cs="Times New Roman"/>
                <w:sz w:val="24"/>
                <w:szCs w:val="24"/>
                <w:lang w:eastAsia="ru-RU" w:bidi="ru-RU"/>
              </w:rPr>
              <w:t>Условия оплаты: &lt;акцептованный платеж&gt;</w:t>
            </w:r>
          </w:p>
        </w:tc>
      </w:tr>
      <w:tr w:rsidR="005109A5" w:rsidRPr="009856DB" w:rsidTr="00E871B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eastAsia="ru-RU" w:bidi="ru-RU"/>
              </w:rPr>
              <w:t>20.</w:t>
            </w:r>
            <w:r w:rsidRPr="009856DB">
              <w:rPr>
                <w:rFonts w:ascii="GHEA Grapalat" w:eastAsia="Times New Roman" w:hAnsi="GHEA Grapalat" w:cs="Times New Roman"/>
                <w:sz w:val="24"/>
                <w:szCs w:val="24"/>
                <w:lang w:val="en-US" w:eastAsia="ru-RU" w:bidi="ru-RU"/>
              </w:rPr>
              <w:tab/>
            </w:r>
            <w:r w:rsidRPr="009856DB">
              <w:rPr>
                <w:rFonts w:ascii="GHEA Grapalat" w:eastAsia="Times New Roman" w:hAnsi="GHEA Grapalat" w:cs="Times New Roman"/>
                <w:sz w:val="24"/>
                <w:szCs w:val="24"/>
                <w:lang w:eastAsia="ru-RU" w:bidi="ru-RU"/>
              </w:rPr>
              <w:t>Количество прилагаемых страниц: --- страниц</w:t>
            </w:r>
          </w:p>
        </w:tc>
      </w:tr>
      <w:tr w:rsidR="005109A5" w:rsidRPr="009856DB" w:rsidTr="00E871B1">
        <w:trPr>
          <w:trHeight w:val="3234"/>
        </w:trPr>
        <w:tc>
          <w:tcPr>
            <w:tcW w:w="5616" w:type="dxa"/>
            <w:tcBorders>
              <w:top w:val="nil"/>
              <w:left w:val="single" w:sz="4" w:space="0" w:color="auto"/>
              <w:bottom w:val="single" w:sz="4" w:space="0" w:color="auto"/>
              <w:right w:val="single" w:sz="4" w:space="0" w:color="auto"/>
            </w:tcBorders>
            <w:noWrap/>
            <w:vAlign w:val="bottom"/>
          </w:tcPr>
          <w:p w:rsidR="005109A5" w:rsidRPr="009856DB" w:rsidRDefault="005109A5" w:rsidP="005109A5">
            <w:pPr>
              <w:widowControl w:val="0"/>
              <w:tabs>
                <w:tab w:val="left" w:pos="851"/>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lastRenderedPageBreak/>
              <w:t>22.а.</w:t>
            </w:r>
            <w:r w:rsidRPr="009856DB">
              <w:rPr>
                <w:rFonts w:ascii="GHEA Grapalat" w:eastAsia="Times New Roman" w:hAnsi="GHEA Grapalat" w:cs="Times New Roman"/>
                <w:sz w:val="24"/>
                <w:szCs w:val="24"/>
                <w:lang w:eastAsia="ru-RU" w:bidi="ru-RU"/>
              </w:rPr>
              <w:tab/>
              <w:t>Подписи бенефициара</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tabs>
                <w:tab w:val="left" w:pos="4545"/>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22.б.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tc>
        <w:tc>
          <w:tcPr>
            <w:tcW w:w="5364" w:type="dxa"/>
            <w:tcBorders>
              <w:top w:val="nil"/>
              <w:left w:val="nil"/>
              <w:bottom w:val="single" w:sz="4" w:space="0" w:color="auto"/>
              <w:right w:val="single" w:sz="4" w:space="0" w:color="auto"/>
            </w:tcBorders>
            <w:noWrap/>
          </w:tcPr>
          <w:p w:rsidR="005109A5" w:rsidRPr="009856DB" w:rsidRDefault="005109A5" w:rsidP="005109A5">
            <w:pPr>
              <w:widowControl w:val="0"/>
              <w:tabs>
                <w:tab w:val="left" w:pos="905"/>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21.а.</w:t>
            </w:r>
            <w:r w:rsidRPr="009856DB">
              <w:rPr>
                <w:rFonts w:ascii="GHEA Grapalat" w:eastAsia="Times New Roman" w:hAnsi="GHEA Grapalat" w:cs="Times New Roman"/>
                <w:sz w:val="24"/>
                <w:szCs w:val="24"/>
                <w:lang w:eastAsia="ru-RU" w:bidi="ru-RU"/>
              </w:rPr>
              <w:tab/>
            </w:r>
            <w:r w:rsidRPr="009856DB">
              <w:rPr>
                <w:rFonts w:ascii="Courier New" w:eastAsia="Times New Roman" w:hAnsi="Courier New" w:cs="Times New Roman"/>
                <w:sz w:val="24"/>
                <w:szCs w:val="24"/>
                <w:lang w:eastAsia="ru-RU" w:bidi="ru-RU"/>
              </w:rPr>
              <w:t> </w:t>
            </w:r>
            <w:r w:rsidRPr="009856DB">
              <w:rPr>
                <w:rFonts w:ascii="GHEA Grapalat" w:eastAsia="Times New Roman" w:hAnsi="GHEA Grapalat" w:cs="Times New Roman"/>
                <w:sz w:val="24"/>
                <w:szCs w:val="24"/>
                <w:lang w:eastAsia="ru-RU" w:bidi="ru-RU"/>
              </w:rPr>
              <w:t>Подписи плательщика:</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jc w:val="right"/>
              <w:rPr>
                <w:rFonts w:ascii="GHEA Grapalat" w:eastAsia="Times New Roman" w:hAnsi="GHEA Grapalat" w:cs="Tahoma"/>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tabs>
                <w:tab w:val="left" w:pos="4539"/>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21.б.</w:t>
            </w:r>
            <w:r w:rsidRPr="009856DB">
              <w:rPr>
                <w:rFonts w:ascii="GHEA Grapalat" w:eastAsia="Times New Roman" w:hAnsi="GHEA Grapalat" w:cs="Times New Roman"/>
                <w:sz w:val="24"/>
                <w:szCs w:val="24"/>
                <w:lang w:eastAsia="ru-RU" w:bidi="ru-RU"/>
              </w:rPr>
              <w:tab/>
              <w:t>М. П.</w:t>
            </w:r>
          </w:p>
        </w:tc>
      </w:tr>
      <w:tr w:rsidR="005109A5" w:rsidRPr="009856DB" w:rsidTr="00E871B1">
        <w:trPr>
          <w:trHeight w:val="2194"/>
        </w:trPr>
        <w:tc>
          <w:tcPr>
            <w:tcW w:w="5616" w:type="dxa"/>
            <w:tcBorders>
              <w:top w:val="single" w:sz="4" w:space="0" w:color="auto"/>
              <w:left w:val="single" w:sz="4" w:space="0" w:color="auto"/>
              <w:right w:val="single" w:sz="4" w:space="0" w:color="auto"/>
            </w:tcBorders>
            <w:noWrap/>
            <w:vAlign w:val="bottom"/>
          </w:tcPr>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24.а.</w:t>
            </w:r>
            <w:r w:rsidRPr="009856DB">
              <w:rPr>
                <w:rFonts w:ascii="GHEA Grapalat" w:eastAsia="Times New Roman" w:hAnsi="GHEA Grapalat" w:cs="Times New Roman"/>
                <w:sz w:val="24"/>
                <w:szCs w:val="24"/>
                <w:lang w:eastAsia="ru-RU" w:bidi="ru-RU"/>
              </w:rPr>
              <w:tab/>
              <w:t xml:space="preserve"> Обслуживающая бенефициара финансовая организация </w:t>
            </w:r>
          </w:p>
          <w:p w:rsidR="005109A5" w:rsidRPr="009856DB" w:rsidRDefault="005109A5" w:rsidP="005109A5">
            <w:pPr>
              <w:widowControl w:val="0"/>
              <w:spacing w:line="240" w:lineRule="auto"/>
              <w:rPr>
                <w:rFonts w:ascii="GHEA Grapalat" w:eastAsia="Times New Roman" w:hAnsi="GHEA Grapalat" w:cs="Times New Roman"/>
                <w:sz w:val="24"/>
                <w:szCs w:val="24"/>
                <w:lang w:eastAsia="ru-RU" w:bidi="ru-RU"/>
              </w:rPr>
            </w:pPr>
          </w:p>
          <w:p w:rsidR="005109A5" w:rsidRPr="009856DB" w:rsidRDefault="005109A5" w:rsidP="005109A5">
            <w:pPr>
              <w:widowControl w:val="0"/>
              <w:spacing w:after="0"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ind w:left="3828" w:right="13"/>
              <w:jc w:val="both"/>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p>
          <w:p w:rsidR="005109A5" w:rsidRPr="009856DB" w:rsidRDefault="005109A5" w:rsidP="005109A5">
            <w:pPr>
              <w:widowControl w:val="0"/>
              <w:spacing w:line="240" w:lineRule="auto"/>
              <w:rPr>
                <w:rFonts w:ascii="GHEA Grapalat" w:eastAsia="Times New Roman" w:hAnsi="GHEA Grapalat" w:cs="Arial"/>
                <w:sz w:val="24"/>
                <w:szCs w:val="24"/>
                <w:lang w:eastAsia="ru-RU" w:bidi="ru-RU"/>
              </w:rPr>
            </w:pPr>
          </w:p>
        </w:tc>
        <w:tc>
          <w:tcPr>
            <w:tcW w:w="5364" w:type="dxa"/>
            <w:tcBorders>
              <w:top w:val="single" w:sz="4" w:space="0" w:color="auto"/>
              <w:left w:val="nil"/>
              <w:right w:val="single" w:sz="4" w:space="0" w:color="auto"/>
            </w:tcBorders>
            <w:noWrap/>
          </w:tcPr>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23.а.</w:t>
            </w:r>
            <w:r w:rsidRPr="009856DB">
              <w:rPr>
                <w:rFonts w:ascii="GHEA Grapalat" w:eastAsia="Times New Roman" w:hAnsi="GHEA Grapalat" w:cs="Times New Roman"/>
                <w:sz w:val="24"/>
                <w:szCs w:val="24"/>
                <w:lang w:eastAsia="ru-RU" w:bidi="ru-RU"/>
              </w:rPr>
              <w:tab/>
              <w:t xml:space="preserve"> Обслуживающая плательщика финансовая организация </w:t>
            </w:r>
          </w:p>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p>
          <w:p w:rsidR="005109A5" w:rsidRPr="009856DB" w:rsidRDefault="005109A5" w:rsidP="005109A5">
            <w:pPr>
              <w:widowControl w:val="0"/>
              <w:spacing w:after="0"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ind w:right="983"/>
              <w:jc w:val="right"/>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240" w:lineRule="auto"/>
              <w:rPr>
                <w:rFonts w:ascii="GHEA Grapalat" w:eastAsia="Times New Roman" w:hAnsi="GHEA Grapalat" w:cs="Arial"/>
                <w:sz w:val="24"/>
                <w:szCs w:val="24"/>
                <w:lang w:eastAsia="ru-RU" w:bidi="ru-RU"/>
              </w:rPr>
            </w:pPr>
          </w:p>
        </w:tc>
      </w:tr>
      <w:tr w:rsidR="005109A5" w:rsidRPr="009856DB" w:rsidTr="00E871B1">
        <w:trPr>
          <w:trHeight w:val="2194"/>
        </w:trPr>
        <w:tc>
          <w:tcPr>
            <w:tcW w:w="5616" w:type="dxa"/>
            <w:tcBorders>
              <w:top w:val="nil"/>
              <w:left w:val="single" w:sz="4" w:space="0" w:color="auto"/>
              <w:bottom w:val="single" w:sz="4" w:space="0" w:color="auto"/>
              <w:right w:val="single" w:sz="4" w:space="0" w:color="auto"/>
            </w:tcBorders>
            <w:noWrap/>
            <w:vAlign w:val="bottom"/>
          </w:tcPr>
          <w:p w:rsidR="005109A5" w:rsidRPr="009856DB" w:rsidRDefault="005109A5" w:rsidP="005109A5">
            <w:pPr>
              <w:widowControl w:val="0"/>
              <w:tabs>
                <w:tab w:val="left" w:pos="4678"/>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24.б.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ind w:right="155"/>
              <w:jc w:val="right"/>
              <w:rPr>
                <w:rFonts w:ascii="GHEA Grapalat" w:eastAsia="Times New Roman" w:hAnsi="GHEA Grapalat" w:cs="Sylfaen"/>
                <w:sz w:val="24"/>
                <w:szCs w:val="24"/>
                <w:lang w:val="en-US" w:eastAsia="ru-RU" w:bidi="ru-RU"/>
              </w:rPr>
            </w:pPr>
            <w:r w:rsidRPr="009856DB">
              <w:rPr>
                <w:rFonts w:ascii="GHEA Grapalat" w:eastAsia="Times New Roman" w:hAnsi="GHEA Grapalat" w:cs="Times New Roman"/>
                <w:sz w:val="24"/>
                <w:szCs w:val="24"/>
                <w:lang w:eastAsia="ru-RU" w:bidi="ru-RU"/>
              </w:rPr>
              <w:t xml:space="preserve">24.в"___" ___ 20___ г. </w:t>
            </w:r>
          </w:p>
        </w:tc>
        <w:tc>
          <w:tcPr>
            <w:tcW w:w="5364" w:type="dxa"/>
            <w:tcBorders>
              <w:top w:val="nil"/>
              <w:left w:val="nil"/>
              <w:bottom w:val="single" w:sz="4" w:space="0" w:color="auto"/>
              <w:right w:val="single" w:sz="4" w:space="0" w:color="auto"/>
            </w:tcBorders>
            <w:noWrap/>
            <w:vAlign w:val="bottom"/>
          </w:tcPr>
          <w:p w:rsidR="005109A5" w:rsidRPr="009856DB" w:rsidRDefault="005109A5" w:rsidP="005109A5">
            <w:pPr>
              <w:widowControl w:val="0"/>
              <w:tabs>
                <w:tab w:val="left" w:pos="4554"/>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23.б.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23.в Дата исполнения: "___" ___ 20___г.</w:t>
            </w:r>
          </w:p>
        </w:tc>
      </w:tr>
    </w:tbl>
    <w:p w:rsidR="005109A5" w:rsidRPr="009856DB" w:rsidRDefault="005109A5" w:rsidP="005109A5">
      <w:pPr>
        <w:widowControl w:val="0"/>
        <w:tabs>
          <w:tab w:val="left" w:pos="1134"/>
        </w:tabs>
        <w:spacing w:line="240" w:lineRule="auto"/>
        <w:ind w:firstLine="567"/>
        <w:jc w:val="both"/>
        <w:rPr>
          <w:rFonts w:ascii="GHEA Grapalat" w:eastAsia="Times New Roman" w:hAnsi="GHEA Grapalat" w:cs="Times New Roman"/>
          <w:lang w:eastAsia="ru-RU" w:bidi="ru-RU"/>
        </w:rPr>
      </w:pPr>
    </w:p>
    <w:p w:rsidR="005109A5" w:rsidRPr="009856DB" w:rsidRDefault="005109A5" w:rsidP="005109A5">
      <w:pPr>
        <w:widowControl w:val="0"/>
        <w:spacing w:line="240" w:lineRule="auto"/>
        <w:jc w:val="center"/>
        <w:rPr>
          <w:rFonts w:ascii="GHEA Grapalat" w:eastAsia="Times New Roman" w:hAnsi="GHEA Grapalat" w:cs="Sylfaen"/>
          <w:sz w:val="24"/>
          <w:szCs w:val="24"/>
          <w:lang w:eastAsia="ru-RU" w:bidi="ru-RU"/>
        </w:rPr>
      </w:pPr>
    </w:p>
    <w:p w:rsidR="005109A5" w:rsidRPr="009856DB" w:rsidRDefault="005109A5" w:rsidP="005109A5">
      <w:pPr>
        <w:spacing w:after="0" w:line="240" w:lineRule="auto"/>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  </w:t>
      </w:r>
      <w:r w:rsidRPr="009856DB">
        <w:rPr>
          <w:rFonts w:ascii="GHEA Grapalat" w:eastAsia="Times New Roman" w:hAnsi="GHEA Grapalat" w:cs="Times New Roman"/>
          <w:i/>
          <w:sz w:val="20"/>
          <w:szCs w:val="20"/>
          <w:lang w:eastAsia="ru-RU" w:bidi="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109A5" w:rsidRPr="009856DB" w:rsidRDefault="005109A5" w:rsidP="005109A5">
      <w:pPr>
        <w:spacing w:after="0" w:line="240" w:lineRule="auto"/>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br w:type="page"/>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 xml:space="preserve">Обязательные реквизиты платежного требования </w:t>
      </w:r>
      <w:r w:rsidRPr="009856DB">
        <w:rPr>
          <w:rFonts w:ascii="GHEA Grapalat" w:eastAsia="Times New Roman" w:hAnsi="GHEA Grapalat" w:cs="Times New Roman"/>
          <w:b/>
          <w:sz w:val="24"/>
          <w:szCs w:val="24"/>
          <w:lang w:eastAsia="ru-RU" w:bidi="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5109A5" w:rsidRPr="009856DB" w:rsidTr="00E871B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П/Н</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Наличие указанного поля/</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 xml:space="preserve">Требование о заполнении реквизита </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Сторона,</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 xml:space="preserve">заполняющая реквизит </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бенефициар или плательщик</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(в связи с процессом закупки)</w:t>
            </w:r>
          </w:p>
        </w:tc>
      </w:tr>
      <w:tr w:rsidR="005109A5" w:rsidRPr="009856DB" w:rsidTr="00E871B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2</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3</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4</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5</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 документе заранее заполнено "Платежное требование"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бенефициаром при представлении платежного требования в банк плательщика</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3.</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бенефициаром в день представления платежного требования в банк плательщика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4.</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5.</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6.</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7.</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8.</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10.</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12.</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13.</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14.</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плательщиком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15.</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 и не применяется)</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16.</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17.</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цель сделки</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18.</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основания для </w:t>
            </w:r>
            <w:r w:rsidRPr="009856DB">
              <w:rPr>
                <w:rFonts w:ascii="GHEA Grapalat" w:eastAsia="Times New Roman" w:hAnsi="GHEA Grapalat" w:cs="Times New Roman"/>
                <w:sz w:val="18"/>
                <w:szCs w:val="18"/>
                <w:lang w:eastAsia="ru-RU" w:bidi="ru-RU"/>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Del="0010680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Sylfae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Sylfaen"/>
                <w:sz w:val="18"/>
                <w:szCs w:val="18"/>
                <w:lang w:eastAsia="ru-RU" w:bidi="ru-RU"/>
              </w:rPr>
            </w:pPr>
            <w:r w:rsidRPr="009856DB">
              <w:rPr>
                <w:rFonts w:ascii="GHEA Grapalat" w:eastAsia="Times New Roman" w:hAnsi="GHEA Grapalat" w:cs="Times New Roman"/>
                <w:sz w:val="18"/>
                <w:szCs w:val="18"/>
                <w:lang w:eastAsia="ru-RU" w:bidi="ru-RU"/>
              </w:rPr>
              <w:t xml:space="preserve">заполняются слова "акцептованный платеж",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заранее заполняется бенефициаром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20.</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количество страниц прилагаемых к Требованию документов, которые должны быть предоставлены плательщику (банку плательщика)</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21.а.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подписывается плательщиком или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проставляется электронная подпись плательщика</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21.б.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наличии печати, когда плательщик представляет Требование в бумажной форме</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скрепляется печатью плательщика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представлении в бумажной форме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подписывается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22.б.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скрепляется печатью бенефициара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представлении в банк в бумажной форме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23.в</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24.в</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обслуживающей бенефициара финансовой организацией в обязательном порядке указывается дата, время, минута </w:t>
            </w:r>
            <w:r w:rsidRPr="009856DB">
              <w:rPr>
                <w:rFonts w:ascii="GHEA Grapalat" w:eastAsia="Times New Roman" w:hAnsi="GHEA Grapalat" w:cs="Times New Roman"/>
                <w:sz w:val="18"/>
                <w:szCs w:val="18"/>
                <w:lang w:eastAsia="ru-RU" w:bidi="ru-RU"/>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9856DB">
              <w:rPr>
                <w:rFonts w:ascii="GHEA Grapalat" w:eastAsia="Times New Roman" w:hAnsi="GHEA Grapalat" w:cs="Times New Roman"/>
                <w:sz w:val="18"/>
                <w:szCs w:val="18"/>
                <w:lang w:eastAsia="ru-RU" w:bidi="ru-RU"/>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bl>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3586B" w:rsidRPr="009856DB" w:rsidRDefault="0053586B"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firstLine="567"/>
        <w:jc w:val="right"/>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4"/>
          <w:szCs w:val="24"/>
          <w:lang w:eastAsia="ru-RU" w:bidi="ru-RU"/>
        </w:rPr>
        <w:t>Приложение № 5</w:t>
      </w:r>
    </w:p>
    <w:p w:rsidR="005109A5" w:rsidRPr="009856DB" w:rsidRDefault="005109A5" w:rsidP="00216F14">
      <w:pPr>
        <w:widowControl w:val="0"/>
        <w:spacing w:after="120"/>
        <w:jc w:val="right"/>
        <w:rPr>
          <w:rFonts w:ascii="GHEA Grapalat" w:eastAsia="Times New Roman" w:hAnsi="GHEA Grapalat" w:cs="Times New Roman"/>
          <w:b/>
          <w:sz w:val="24"/>
          <w:szCs w:val="24"/>
          <w:lang w:val="hy-AM"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1E75E5" w:rsidRPr="009856DB">
        <w:rPr>
          <w:rFonts w:ascii="GHEA Grapalat" w:hAnsi="GHEA Grapalat"/>
          <w:sz w:val="18"/>
          <w:szCs w:val="18"/>
        </w:rPr>
        <w:t>ОТКРЫТОМ КОНКУРСЕ</w:t>
      </w:r>
      <w:r w:rsidR="00B957F2" w:rsidRPr="009856DB">
        <w:rPr>
          <w:rFonts w:ascii="GHEA Grapalat" w:eastAsia="Times New Roman" w:hAnsi="GHEA Grapalat" w:cs="Times New Roman"/>
          <w:i/>
          <w:sz w:val="24"/>
          <w:szCs w:val="24"/>
          <w:lang w:eastAsia="ru-RU" w:bidi="ru-RU"/>
        </w:rPr>
        <w:t>,</w:t>
      </w:r>
      <w:r w:rsidR="00B957F2" w:rsidRPr="009856DB">
        <w:rPr>
          <w:rFonts w:ascii="GHEA Grapalat" w:eastAsia="Times New Roman" w:hAnsi="GHEA Grapalat" w:cs="Sylfaen"/>
          <w:i/>
          <w:sz w:val="24"/>
          <w:szCs w:val="24"/>
          <w:lang w:eastAsia="ru-RU" w:bidi="ru-RU"/>
        </w:rPr>
        <w:br/>
      </w:r>
      <w:r w:rsidR="00B957F2" w:rsidRPr="009856DB">
        <w:rPr>
          <w:rFonts w:ascii="GHEA Grapalat" w:eastAsia="Times New Roman" w:hAnsi="GHEA Grapalat" w:cs="Times New Roman"/>
          <w:b/>
          <w:i/>
          <w:sz w:val="20"/>
          <w:szCs w:val="20"/>
          <w:lang w:eastAsia="ru-RU" w:bidi="ru-RU"/>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 xml:space="preserve">ГАРАНТИЯ </w:t>
      </w:r>
      <w:r w:rsidRPr="009856DB">
        <w:rPr>
          <w:rFonts w:ascii="GHEA Grapalat" w:eastAsia="Times New Roman" w:hAnsi="GHEA Grapalat" w:cs="Times New Roman"/>
          <w:sz w:val="24"/>
          <w:szCs w:val="24"/>
          <w:lang w:val="en-US" w:eastAsia="ru-RU" w:bidi="ru-RU"/>
        </w:rPr>
        <w:t>N</w:t>
      </w:r>
      <w:r w:rsidRPr="009856DB">
        <w:rPr>
          <w:rFonts w:ascii="GHEA Grapalat" w:eastAsia="Times New Roman" w:hAnsi="GHEA Grapalat" w:cs="Times New Roman"/>
          <w:sz w:val="24"/>
          <w:szCs w:val="24"/>
          <w:lang w:val="hy-AM" w:eastAsia="ru-RU" w:bidi="ru-RU"/>
        </w:rPr>
        <w:t>________</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(обеспечение договора)</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shd w:val="clear" w:color="auto" w:fill="FFFFFF"/>
        <w:spacing w:after="0" w:line="240" w:lineRule="auto"/>
        <w:jc w:val="both"/>
        <w:rPr>
          <w:rFonts w:ascii="GHEA Grapalat" w:eastAsia="Times New Roman" w:hAnsi="GHEA Grapalat" w:cs="Times New Roman"/>
          <w:sz w:val="24"/>
          <w:szCs w:val="24"/>
          <w:lang w:val="hy-AM" w:eastAsia="ru-RU" w:bidi="ru-RU"/>
        </w:rPr>
      </w:pPr>
      <w:r w:rsidRPr="009856DB">
        <w:rPr>
          <w:rFonts w:ascii="GHEA Grapalat" w:hAnsi="GHEA Grapalat"/>
          <w:sz w:val="24"/>
          <w:szCs w:val="24"/>
          <w:lang w:eastAsia="ru-RU" w:bidi="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9856DB">
        <w:rPr>
          <w:rFonts w:ascii="Times New Roman" w:hAnsi="Times New Roman"/>
          <w:sz w:val="24"/>
          <w:szCs w:val="24"/>
          <w:lang w:eastAsia="ru-RU" w:bidi="ru-RU"/>
        </w:rPr>
        <w:t>N</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hAnsi="GHEA Grapalat"/>
          <w:sz w:val="24"/>
          <w:szCs w:val="24"/>
          <w:lang w:eastAsia="ru-RU" w:bidi="ru-RU"/>
        </w:rPr>
        <w:t>заключаемым</w:t>
      </w:r>
      <w:r w:rsidRPr="009856DB">
        <w:rPr>
          <w:rFonts w:ascii="GHEA Grapalat" w:hAnsi="GHEA Grapalat"/>
          <w:bCs/>
          <w:sz w:val="24"/>
          <w:szCs w:val="24"/>
          <w:lang w:eastAsia="ru-RU" w:bidi="ru-RU"/>
        </w:rPr>
        <w:t>между</w:t>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eastAsia="ru-RU" w:bidi="ru-RU"/>
        </w:rPr>
        <w:t xml:space="preserve">      номер заключаемого договора</w:t>
      </w: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val="hy-AM" w:eastAsia="ru-RU" w:bidi="ru-RU"/>
        </w:rPr>
        <w:tab/>
      </w:r>
    </w:p>
    <w:p w:rsidR="005109A5" w:rsidRPr="009856DB" w:rsidRDefault="005109A5" w:rsidP="005109A5">
      <w:pPr>
        <w:shd w:val="clear" w:color="auto" w:fill="FFFFFF"/>
        <w:spacing w:after="0" w:line="240" w:lineRule="auto"/>
        <w:ind w:left="-142"/>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eastAsia="ru-RU" w:bidi="ru-RU"/>
        </w:rPr>
        <w:t>_____</w:t>
      </w:r>
      <w:r w:rsidRPr="009856DB">
        <w:rPr>
          <w:rFonts w:ascii="GHEA Grapalat" w:hAnsi="GHEA Grapalat"/>
          <w:sz w:val="24"/>
          <w:szCs w:val="24"/>
          <w:lang w:eastAsia="ru-RU" w:bidi="ru-RU"/>
        </w:rPr>
        <w:t xml:space="preserve">   (далее-бенефициар) и</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eastAsia="ru-RU" w:bidi="ru-RU"/>
        </w:rPr>
        <w:t>____</w:t>
      </w:r>
    </w:p>
    <w:p w:rsidR="005109A5" w:rsidRPr="009856DB" w:rsidRDefault="005109A5" w:rsidP="005109A5">
      <w:pPr>
        <w:shd w:val="clear" w:color="auto" w:fill="FFFFFF"/>
        <w:spacing w:after="0" w:line="240" w:lineRule="auto"/>
        <w:ind w:left="-142"/>
        <w:rPr>
          <w:rFonts w:ascii="GHEA Grapalat" w:eastAsia="Times New Roman" w:hAnsi="GHEA Grapalat" w:cs="Times New Roman"/>
          <w:bCs/>
          <w:sz w:val="18"/>
          <w:szCs w:val="18"/>
          <w:lang w:eastAsia="ru-RU" w:bidi="ru-RU"/>
        </w:rPr>
      </w:pPr>
      <w:r w:rsidRPr="009856DB">
        <w:rPr>
          <w:rFonts w:ascii="GHEA Grapalat" w:eastAsia="Times New Roman" w:hAnsi="GHEA Grapalat" w:cs="Times New Roman"/>
          <w:b/>
          <w:bCs/>
          <w:sz w:val="18"/>
          <w:szCs w:val="18"/>
          <w:lang w:eastAsia="ru-RU" w:bidi="ru-RU"/>
        </w:rPr>
        <w:t>наименование заказчика</w:t>
      </w:r>
      <w:r w:rsidRPr="009856DB">
        <w:rPr>
          <w:rFonts w:ascii="GHEA Grapalat" w:eastAsia="Times New Roman" w:hAnsi="GHEA Grapalat" w:cs="Times New Roman"/>
          <w:b/>
          <w:bCs/>
          <w:sz w:val="24"/>
          <w:szCs w:val="24"/>
          <w:lang w:eastAsia="ru-RU" w:bidi="ru-RU"/>
        </w:rPr>
        <w:t xml:space="preserve">                                            наименование отобранного участника</w:t>
      </w:r>
    </w:p>
    <w:p w:rsidR="005109A5" w:rsidRPr="009856DB" w:rsidRDefault="005109A5" w:rsidP="005109A5">
      <w:pPr>
        <w:shd w:val="clear" w:color="auto" w:fill="FFFFFF"/>
        <w:spacing w:after="0" w:line="240" w:lineRule="auto"/>
        <w:ind w:left="-142"/>
        <w:rPr>
          <w:rFonts w:ascii="Times New Roman" w:eastAsia="Times New Roman" w:hAnsi="Times New Roman" w:cs="Sylfaen"/>
          <w:sz w:val="24"/>
          <w:szCs w:val="24"/>
          <w:vertAlign w:val="superscript"/>
          <w:lang w:val="hy-AM" w:eastAsia="ru-RU" w:bidi="ru-RU"/>
        </w:rPr>
      </w:pPr>
      <w:r w:rsidRPr="009856DB">
        <w:rPr>
          <w:rFonts w:ascii="GHEA Grapalat" w:eastAsia="Times New Roman" w:hAnsi="GHEA Grapalat" w:cs="Times New Roman"/>
          <w:b/>
          <w:bCs/>
          <w:sz w:val="24"/>
          <w:szCs w:val="24"/>
          <w:lang w:val="hy-AM" w:eastAsia="ru-RU" w:bidi="ru-RU"/>
        </w:rPr>
        <w:tab/>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0"/>
          <w:szCs w:val="20"/>
          <w:lang w:val="hy-AM" w:eastAsia="ru-RU" w:bidi="ru-RU"/>
        </w:rPr>
      </w:pPr>
      <w:r w:rsidRPr="009856DB">
        <w:rPr>
          <w:rFonts w:ascii="Times New Roman" w:hAnsi="Times New Roman"/>
          <w:sz w:val="24"/>
          <w:szCs w:val="24"/>
          <w:lang w:eastAsia="ru-RU" w:bidi="ru-RU"/>
        </w:rPr>
        <w:t>(</w:t>
      </w:r>
      <w:r w:rsidRPr="009856DB">
        <w:rPr>
          <w:rFonts w:ascii="GHEA Grapalat" w:hAnsi="GHEA Grapalat"/>
          <w:sz w:val="24"/>
          <w:szCs w:val="24"/>
          <w:lang w:eastAsia="ru-RU" w:bidi="ru-RU"/>
        </w:rPr>
        <w:t>далее-принципал).</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val="hy-AM" w:eastAsia="ru-RU" w:bidi="ru-RU"/>
        </w:rPr>
        <w:tab/>
      </w:r>
    </w:p>
    <w:p w:rsidR="005109A5" w:rsidRPr="009856DB" w:rsidRDefault="005109A5" w:rsidP="005109A5">
      <w:pPr>
        <w:shd w:val="clear" w:color="auto" w:fill="FFFFFF"/>
        <w:spacing w:after="0" w:line="240" w:lineRule="auto"/>
        <w:jc w:val="both"/>
        <w:rPr>
          <w:rFonts w:ascii="GHEA Grapalat" w:hAnsi="GHEA Grapalat"/>
          <w:sz w:val="24"/>
          <w:szCs w:val="24"/>
          <w:lang w:val="hy-AM" w:eastAsia="ru-RU" w:bidi="ru-RU"/>
        </w:rPr>
      </w:pPr>
      <w:r w:rsidRPr="009856DB">
        <w:rPr>
          <w:rFonts w:ascii="GHEA Grapalat" w:hAnsi="GHEA Grapalat"/>
          <w:sz w:val="24"/>
          <w:szCs w:val="24"/>
          <w:lang w:eastAsia="ru-RU" w:bidi="ru-RU"/>
        </w:rPr>
        <w:t xml:space="preserve">  2.  По гарантии </w:t>
      </w:r>
      <w:r w:rsidRPr="009856DB">
        <w:rPr>
          <w:rFonts w:ascii="GHEA Grapalat" w:hAnsi="GHEA Grapalat"/>
          <w:sz w:val="24"/>
          <w:szCs w:val="24"/>
          <w:lang w:val="hy-AM" w:eastAsia="ru-RU" w:bidi="ru-RU"/>
        </w:rPr>
        <w:t xml:space="preserve">---------------------------------------------------------------------------- </w:t>
      </w:r>
    </w:p>
    <w:p w:rsidR="005109A5" w:rsidRPr="009856DB" w:rsidRDefault="005109A5" w:rsidP="005109A5">
      <w:pPr>
        <w:shd w:val="clear" w:color="auto" w:fill="FFFFFF"/>
        <w:spacing w:after="0" w:line="240" w:lineRule="auto"/>
        <w:jc w:val="both"/>
        <w:rPr>
          <w:rFonts w:ascii="GHEA Grapalat" w:hAnsi="GHEA Grapalat"/>
          <w:sz w:val="18"/>
          <w:szCs w:val="18"/>
          <w:lang w:val="hy-AM" w:eastAsia="ru-RU" w:bidi="ru-RU"/>
        </w:rPr>
      </w:pPr>
      <w:r w:rsidRPr="009856DB">
        <w:rPr>
          <w:rFonts w:ascii="GHEA Grapalat" w:hAnsi="GHEA Grapalat"/>
          <w:sz w:val="18"/>
          <w:szCs w:val="18"/>
          <w:lang w:eastAsia="ru-RU" w:bidi="ru-RU"/>
        </w:rPr>
        <w:t xml:space="preserve">                                                           наименование банка выдающего гарантию</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5109A5" w:rsidRPr="009856DB" w:rsidRDefault="005109A5" w:rsidP="005109A5">
      <w:pPr>
        <w:shd w:val="clear" w:color="auto" w:fill="FFFFFF"/>
        <w:spacing w:after="0" w:line="240" w:lineRule="auto"/>
        <w:jc w:val="center"/>
        <w:rPr>
          <w:rFonts w:ascii="GHEA Grapalat" w:hAnsi="GHEA Grapalat"/>
          <w:sz w:val="24"/>
          <w:szCs w:val="24"/>
          <w:lang w:eastAsia="ru-RU" w:bidi="ru-RU"/>
        </w:rPr>
      </w:pPr>
      <w:r w:rsidRPr="009856DB">
        <w:rPr>
          <w:rFonts w:ascii="GHEA Grapalat" w:hAnsi="GHEA Grapalat"/>
          <w:sz w:val="18"/>
          <w:szCs w:val="18"/>
          <w:lang w:eastAsia="ru-RU" w:bidi="ru-RU"/>
        </w:rPr>
        <w:t xml:space="preserve">                                                       сумма в цифрах и прописью</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расчетный счет</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bCs/>
          <w:sz w:val="24"/>
          <w:szCs w:val="24"/>
          <w:lang w:eastAsia="ru-RU" w:bidi="ru-RU"/>
        </w:rPr>
        <w:t xml:space="preserve">3. </w:t>
      </w:r>
      <w:r w:rsidRPr="009856DB">
        <w:rPr>
          <w:rFonts w:ascii="GHEA Grapalat" w:hAnsi="GHEA Grapalat"/>
          <w:sz w:val="24"/>
          <w:szCs w:val="24"/>
          <w:lang w:eastAsia="ru-RU" w:bidi="ru-RU"/>
        </w:rPr>
        <w:t>Настоящая гарантия является безотзывной.</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5. Гарантия действует со дня вступления в силу договора N________________________ заключаемого  между  бенефициаром и принципалом    </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val="hy-AM" w:eastAsia="ru-RU" w:bidi="ru-RU"/>
        </w:rPr>
      </w:pPr>
      <w:r w:rsidRPr="009856DB">
        <w:rPr>
          <w:rFonts w:ascii="GHEA Grapalat" w:hAnsi="GHEA Grapalat"/>
          <w:sz w:val="24"/>
          <w:szCs w:val="24"/>
          <w:lang w:eastAsia="ru-RU" w:bidi="ru-RU"/>
        </w:rPr>
        <w:t>и  действует в</w:t>
      </w:r>
      <w:r w:rsidRPr="009856DB">
        <w:rPr>
          <w:rFonts w:ascii="GHEA Grapalat" w:eastAsia="Times New Roman" w:hAnsi="GHEA Grapalat" w:cs="Times New Roman"/>
          <w:sz w:val="24"/>
          <w:szCs w:val="24"/>
          <w:lang w:eastAsia="ru-RU" w:bidi="ru-RU"/>
        </w:rPr>
        <w:t>ключительно</w:t>
      </w:r>
      <w:r w:rsidRPr="009856DB">
        <w:rPr>
          <w:rFonts w:ascii="GHEA Grapalat" w:hAnsi="GHEA Grapalat"/>
          <w:sz w:val="24"/>
          <w:szCs w:val="24"/>
          <w:lang w:eastAsia="ru-RU" w:bidi="ru-RU"/>
        </w:rPr>
        <w:t xml:space="preserve">до девяностого рабочего дняследующего за днем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val="hy-AM" w:eastAsia="ru-RU" w:bidi="ru-RU"/>
        </w:rPr>
      </w:pPr>
    </w:p>
    <w:p w:rsidR="005109A5" w:rsidRPr="009856DB" w:rsidRDefault="005109A5" w:rsidP="005109A5">
      <w:pPr>
        <w:shd w:val="clear" w:color="auto" w:fill="FFFFFF"/>
        <w:spacing w:before="100" w:beforeAutospacing="1" w:after="100" w:afterAutospacing="1" w:line="240" w:lineRule="auto"/>
        <w:contextualSpacing/>
        <w:jc w:val="center"/>
        <w:rPr>
          <w:rFonts w:ascii="Times New Roman" w:hAnsi="Times New Roman"/>
          <w:sz w:val="24"/>
          <w:szCs w:val="24"/>
          <w:lang w:eastAsia="ru-RU" w:bidi="ru-RU"/>
        </w:rPr>
      </w:pP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GHEA Grapalat" w:hAnsi="GHEA Grapalat"/>
          <w:sz w:val="24"/>
          <w:szCs w:val="24"/>
          <w:lang w:val="hy-AM" w:eastAsia="ru-RU" w:bidi="ru-RU"/>
        </w:rPr>
        <w:t>----------------------</w:t>
      </w:r>
      <w:r w:rsidRPr="009856DB">
        <w:rPr>
          <w:rFonts w:ascii="Times New Roman" w:hAnsi="Times New Roman"/>
          <w:sz w:val="24"/>
          <w:szCs w:val="24"/>
          <w:lang w:val="hy-AM" w:eastAsia="ru-RU" w:bidi="ru-RU"/>
        </w:rPr>
        <w:t>.</w:t>
      </w:r>
      <w:r w:rsidRPr="009856DB">
        <w:rPr>
          <w:rFonts w:ascii="GHEA Grapalat" w:eastAsia="Times New Roman" w:hAnsi="GHEA Grapalat" w:cs="Times New Roman"/>
          <w:sz w:val="16"/>
          <w:szCs w:val="16"/>
          <w:lang w:eastAsia="ru-RU" w:bidi="ru-RU"/>
        </w:rPr>
        <w:t>крайний   срок</w:t>
      </w:r>
      <w:r w:rsidRPr="009856DB">
        <w:rPr>
          <w:rFonts w:ascii="GHEA Grapalat" w:hAnsi="GHEA Grapalat"/>
          <w:sz w:val="16"/>
          <w:szCs w:val="16"/>
          <w:lang w:eastAsia="ru-RU" w:bidi="ru-RU"/>
        </w:rPr>
        <w:t xml:space="preserve"> выполнения работ</w:t>
      </w:r>
      <w:r w:rsidRPr="009856DB">
        <w:rPr>
          <w:rFonts w:ascii="GHEA Grapalat" w:eastAsia="Times New Roman" w:hAnsi="GHEA Grapalat" w:cs="Times New Roman"/>
          <w:sz w:val="16"/>
          <w:szCs w:val="16"/>
          <w:lang w:eastAsia="ru-RU" w:bidi="ru-RU"/>
        </w:rPr>
        <w:t>, предусмотренный заключаемым договором, включая гарантийный срок</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w:t>
      </w:r>
      <w:r w:rsidRPr="009856DB">
        <w:rPr>
          <w:rFonts w:ascii="GHEA Grapalat" w:hAnsi="GHEA Grapalat"/>
          <w:sz w:val="24"/>
          <w:szCs w:val="24"/>
          <w:lang w:eastAsia="ru-RU" w:bidi="ru-RU"/>
        </w:rPr>
        <w:lastRenderedPageBreak/>
        <w:t xml:space="preserve">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6. Бенефициар предъявляет требование лицу, выдающему гарантию, в письменной форме. К требованию прилагаются следующие документы:</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1) копии заключенного договора N_____________________, включая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копии внесенных  в него изменений, дополнительных соглашений;</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9856DB">
          <w:rPr>
            <w:rFonts w:ascii="GHEA Grapalat" w:eastAsia="Times New Roman" w:hAnsi="GHEA Grapalat" w:cs="Times New Roman"/>
            <w:color w:val="0000FF"/>
            <w:sz w:val="20"/>
            <w:szCs w:val="20"/>
            <w:u w:val="single"/>
            <w:lang w:val="hy-AM" w:eastAsia="ru-RU" w:bidi="ru-RU"/>
          </w:rPr>
          <w:t>www.procurement.am</w:t>
        </w:r>
      </w:hyperlink>
      <w:r w:rsidRPr="009856DB">
        <w:rPr>
          <w:rFonts w:ascii="GHEA Grapalat" w:hAnsi="GHEA Grapalat"/>
          <w:sz w:val="24"/>
          <w:szCs w:val="24"/>
          <w:lang w:eastAsia="ru-RU" w:bidi="ru-RU"/>
        </w:rPr>
        <w:t xml:space="preserve"> .</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8.Лицо, выдающее гарантию, отклоняет требование бенефициара, если: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1) требование или прилагаемые документы не соответствуют условиям настоящей гарантии,</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2) требование представлено по истечении срока, установленного гарантией.</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10. К настоящей гарантии применяются соответствующие положения Гражданского кодекса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u w:val="single"/>
          <w:lang w:val="hy-AM" w:eastAsia="ru-RU" w:bidi="ru-RU"/>
        </w:rPr>
      </w:pPr>
      <w:r w:rsidRPr="009856DB">
        <w:rPr>
          <w:rFonts w:ascii="GHEA Grapalat" w:eastAsia="Times New Roman" w:hAnsi="GHEA Grapalat" w:cs="Times New Roman"/>
          <w:sz w:val="20"/>
          <w:szCs w:val="20"/>
          <w:lang w:val="hy-AM" w:eastAsia="ru-RU" w:bidi="ru-RU"/>
        </w:rPr>
        <w:t>Руководитель исполнительного органа</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Sylfaen"/>
          <w:sz w:val="24"/>
          <w:szCs w:val="24"/>
          <w:vertAlign w:val="superscript"/>
          <w:lang w:eastAsia="ru-RU" w:bidi="ru-RU"/>
        </w:rPr>
        <w:t>число, месяц, год</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val="hy-AM"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240" w:lineRule="auto"/>
        <w:rPr>
          <w:rFonts w:ascii="GHEA Grapalat" w:eastAsia="Times New Roman" w:hAnsi="GHEA Grapalat" w:cs="Times New Roman"/>
          <w:sz w:val="24"/>
          <w:szCs w:val="24"/>
          <w:lang w:eastAsia="ru-RU" w:bidi="ru-RU"/>
        </w:rPr>
      </w:pPr>
    </w:p>
    <w:tbl>
      <w:tblPr>
        <w:tblpPr w:leftFromText="180" w:rightFromText="180" w:vertAnchor="page" w:horzAnchor="margin" w:tblpXSpec="center" w:tblpY="1754"/>
        <w:tblW w:w="10980" w:type="dxa"/>
        <w:tblLook w:val="0000"/>
      </w:tblPr>
      <w:tblGrid>
        <w:gridCol w:w="5616"/>
        <w:gridCol w:w="5364"/>
      </w:tblGrid>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3402"/>
              </w:tabs>
              <w:spacing w:line="240" w:lineRule="auto"/>
              <w:ind w:left="360"/>
              <w:rPr>
                <w:rFonts w:ascii="GHEA Grapalat" w:eastAsia="Times New Roman" w:hAnsi="GHEA Grapalat" w:cs="Sylfaen"/>
                <w:b/>
                <w:bCs/>
                <w:sz w:val="24"/>
                <w:szCs w:val="24"/>
                <w:lang w:val="en-US" w:eastAsia="ru-RU" w:bidi="ru-RU"/>
              </w:rPr>
            </w:pPr>
            <w:r w:rsidRPr="009856DB">
              <w:rPr>
                <w:rFonts w:ascii="GHEA Grapalat" w:eastAsia="Times New Roman" w:hAnsi="GHEA Grapalat" w:cs="Times New Roman"/>
                <w:sz w:val="24"/>
                <w:szCs w:val="24"/>
                <w:lang w:val="en-US" w:eastAsia="ru-RU" w:bidi="ru-RU"/>
              </w:rPr>
              <w:lastRenderedPageBreak/>
              <w:t>1.</w:t>
            </w:r>
            <w:r w:rsidRPr="009856DB">
              <w:rPr>
                <w:rFonts w:ascii="GHEA Grapalat" w:eastAsia="Times New Roman" w:hAnsi="GHEA Grapalat" w:cs="Times New Roman"/>
                <w:b/>
                <w:sz w:val="24"/>
                <w:szCs w:val="24"/>
                <w:lang w:val="en-US" w:eastAsia="ru-RU" w:bidi="ru-RU"/>
              </w:rPr>
              <w:tab/>
            </w:r>
            <w:r w:rsidRPr="009856DB">
              <w:rPr>
                <w:rFonts w:ascii="GHEA Grapalat" w:eastAsia="Times New Roman" w:hAnsi="GHEA Grapalat" w:cs="Times New Roman"/>
                <w:b/>
                <w:sz w:val="24"/>
                <w:szCs w:val="24"/>
                <w:lang w:eastAsia="ru-RU" w:bidi="ru-RU"/>
              </w:rPr>
              <w:t xml:space="preserve">ПЛАТЕЖНОЕ ТРЕБОВАНИЕ </w:t>
            </w:r>
            <w:r w:rsidRPr="009856DB">
              <w:rPr>
                <w:rFonts w:ascii="GHEA Grapalat" w:eastAsia="Times New Roman" w:hAnsi="GHEA Grapalat" w:cs="Times New Roman"/>
                <w:b/>
                <w:sz w:val="24"/>
                <w:szCs w:val="24"/>
                <w:lang w:val="en-US" w:eastAsia="ru-RU" w:bidi="ru-RU"/>
              </w:rPr>
              <w:t>*</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 xml:space="preserve">Номер </w:t>
            </w:r>
          </w:p>
        </w:tc>
      </w:tr>
      <w:tr w:rsidR="005109A5" w:rsidRPr="009856DB" w:rsidTr="00E871B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3390"/>
              </w:tabs>
              <w:spacing w:line="240" w:lineRule="auto"/>
              <w:ind w:left="322"/>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Дата представления: "___" ___ 20___г.</w:t>
            </w:r>
          </w:p>
        </w:tc>
      </w:tr>
      <w:tr w:rsidR="005109A5" w:rsidRPr="009856DB" w:rsidTr="00E871B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Наименование, или имя, фамилия плательщика (Компания:</w:t>
            </w:r>
          </w:p>
        </w:tc>
      </w:tr>
      <w:tr w:rsidR="005109A5" w:rsidRPr="009856DB" w:rsidTr="00E871B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Обслуживающая плательщика Финансовая организация (банк):</w:t>
            </w:r>
          </w:p>
        </w:tc>
      </w:tr>
      <w:tr w:rsidR="005109A5" w:rsidRPr="009856DB" w:rsidTr="00E871B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w:t>
            </w:r>
            <w:r w:rsidRPr="009856DB">
              <w:rPr>
                <w:rFonts w:ascii="GHEA Grapalat" w:eastAsia="Times New Roman" w:hAnsi="GHEA Grapalat" w:cs="Times New Roman"/>
                <w:sz w:val="24"/>
                <w:szCs w:val="24"/>
                <w:lang w:eastAsia="ru-RU" w:bidi="ru-RU"/>
              </w:rPr>
              <w:tab/>
              <w:t>Номер счета плательщика:</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7.</w:t>
            </w:r>
            <w:r w:rsidRPr="009856DB">
              <w:rPr>
                <w:rFonts w:ascii="GHEA Grapalat" w:eastAsia="Times New Roman" w:hAnsi="GHEA Grapalat" w:cs="Times New Roman"/>
                <w:sz w:val="24"/>
                <w:szCs w:val="24"/>
                <w:lang w:eastAsia="ru-RU" w:bidi="ru-RU"/>
              </w:rPr>
              <w:tab/>
              <w:t>УНН плательщика:</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w:t>
            </w:r>
            <w:r w:rsidRPr="009856DB">
              <w:rPr>
                <w:rFonts w:ascii="GHEA Grapalat" w:eastAsia="Times New Roman" w:hAnsi="GHEA Grapalat" w:cs="Times New Roman"/>
                <w:sz w:val="24"/>
                <w:szCs w:val="24"/>
                <w:lang w:eastAsia="ru-RU" w:bidi="ru-RU"/>
              </w:rPr>
              <w:tab/>
              <w:t>НЗОУ плательщика:</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9.</w:t>
            </w:r>
            <w:r w:rsidRPr="009856DB">
              <w:rPr>
                <w:rFonts w:ascii="GHEA Grapalat" w:eastAsia="Times New Roman" w:hAnsi="GHEA Grapalat" w:cs="Times New Roman"/>
                <w:sz w:val="24"/>
                <w:szCs w:val="24"/>
                <w:lang w:eastAsia="ru-RU" w:bidi="ru-RU"/>
              </w:rPr>
              <w:tab/>
              <w:t>Наименование, или имя, фамилия бенефициара:</w:t>
            </w:r>
            <w:r w:rsidR="009F7A6C" w:rsidRPr="009856DB">
              <w:rPr>
                <w:rFonts w:ascii="GHEA Grapalat" w:hAnsi="GHEA Grapalat"/>
                <w:b/>
                <w:sz w:val="20"/>
                <w:szCs w:val="20"/>
              </w:rPr>
              <w:t>Гегакертский муниципалитет</w:t>
            </w:r>
          </w:p>
        </w:tc>
      </w:tr>
      <w:tr w:rsidR="005109A5" w:rsidRPr="009856DB" w:rsidTr="00E871B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10.</w:t>
            </w:r>
            <w:r w:rsidRPr="009856DB">
              <w:rPr>
                <w:rFonts w:ascii="GHEA Grapalat" w:eastAsia="Times New Roman" w:hAnsi="GHEA Grapalat" w:cs="Times New Roman"/>
                <w:sz w:val="24"/>
                <w:szCs w:val="24"/>
                <w:lang w:eastAsia="ru-RU" w:bidi="ru-RU"/>
              </w:rPr>
              <w:tab/>
              <w:t>НЗОУ бенефициара (не заполняется)</w:t>
            </w:r>
          </w:p>
        </w:tc>
      </w:tr>
      <w:tr w:rsidR="005109A5" w:rsidRPr="009856DB" w:rsidTr="00E871B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11.</w:t>
            </w:r>
            <w:r w:rsidRPr="009856DB">
              <w:rPr>
                <w:rFonts w:ascii="GHEA Grapalat" w:eastAsia="Times New Roman" w:hAnsi="GHEA Grapalat" w:cs="Times New Roman"/>
                <w:sz w:val="24"/>
                <w:szCs w:val="24"/>
                <w:lang w:eastAsia="ru-RU" w:bidi="ru-RU"/>
              </w:rPr>
              <w:tab/>
              <w:t>УНН бенефициара:</w:t>
            </w:r>
            <w:r w:rsidR="009F7A6C" w:rsidRPr="009856DB">
              <w:rPr>
                <w:rFonts w:ascii="Arial LatArm" w:hAnsi="Arial LatArm" w:cs="Arial"/>
                <w:b/>
                <w:sz w:val="20"/>
                <w:szCs w:val="20"/>
                <w:lang w:val="hy-AM"/>
              </w:rPr>
              <w:t xml:space="preserve"> 04703</w:t>
            </w:r>
            <w:r w:rsidR="009F7A6C" w:rsidRPr="009856DB">
              <w:rPr>
                <w:rFonts w:ascii="Arial LatArm" w:hAnsi="Arial LatArm" w:cs="Arial"/>
                <w:b/>
                <w:sz w:val="20"/>
                <w:szCs w:val="20"/>
              </w:rPr>
              <w:t>572</w:t>
            </w:r>
          </w:p>
        </w:tc>
      </w:tr>
      <w:tr w:rsidR="005109A5" w:rsidRPr="009856DB" w:rsidTr="00E871B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w:t>
            </w:r>
            <w:r w:rsidRPr="009856DB">
              <w:rPr>
                <w:rFonts w:ascii="GHEA Grapalat" w:eastAsia="Times New Roman" w:hAnsi="GHEA Grapalat" w:cs="Times New Roman"/>
                <w:sz w:val="24"/>
                <w:szCs w:val="24"/>
                <w:lang w:eastAsia="ru-RU" w:bidi="ru-RU"/>
              </w:rPr>
              <w:tab/>
              <w:t>Обслуживающая бенефициара Финансовая организация (банк):</w:t>
            </w:r>
            <w:r w:rsidR="009F7A6C" w:rsidRPr="009856DB">
              <w:rPr>
                <w:rFonts w:ascii="GHEA Grapalat" w:hAnsi="GHEA Grapalat"/>
                <w:b/>
                <w:sz w:val="20"/>
                <w:szCs w:val="20"/>
              </w:rPr>
              <w:t>Операционный отдел министертсво финансов</w:t>
            </w:r>
          </w:p>
        </w:tc>
      </w:tr>
      <w:tr w:rsidR="005109A5" w:rsidRPr="009856DB" w:rsidTr="00E871B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13.</w:t>
            </w:r>
            <w:r w:rsidRPr="009856DB">
              <w:rPr>
                <w:rFonts w:ascii="GHEA Grapalat" w:eastAsia="Times New Roman" w:hAnsi="GHEA Grapalat" w:cs="Times New Roman"/>
                <w:sz w:val="24"/>
                <w:szCs w:val="24"/>
                <w:lang w:eastAsia="ru-RU" w:bidi="ru-RU"/>
              </w:rPr>
              <w:tab/>
              <w:t>Номер счета бенефициара (сч.№)</w:t>
            </w:r>
            <w:r w:rsidR="009F7A6C" w:rsidRPr="009856DB">
              <w:rPr>
                <w:rFonts w:ascii="GHEA Grapalat" w:eastAsia="Times New Roman" w:hAnsi="GHEA Grapalat" w:cs="Times New Roman"/>
                <w:sz w:val="24"/>
                <w:szCs w:val="24"/>
                <w:lang w:val="hy-AM" w:eastAsia="ru-RU" w:bidi="ru-RU"/>
              </w:rPr>
              <w:t>900322001455</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14.</w:t>
            </w:r>
            <w:r w:rsidRPr="009856DB">
              <w:rPr>
                <w:rFonts w:ascii="GHEA Grapalat" w:eastAsia="Times New Roman" w:hAnsi="GHEA Grapalat" w:cs="Times New Roman"/>
                <w:sz w:val="24"/>
                <w:szCs w:val="24"/>
                <w:lang w:eastAsia="ru-RU" w:bidi="ru-RU"/>
              </w:rPr>
              <w:tab/>
              <w:t>Сумма (цифрами и прописью):</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15.</w:t>
            </w:r>
            <w:r w:rsidRPr="009856DB">
              <w:rPr>
                <w:rFonts w:ascii="GHEA Grapalat" w:eastAsia="Times New Roman" w:hAnsi="GHEA Grapalat" w:cs="Times New Roman"/>
                <w:sz w:val="24"/>
                <w:szCs w:val="24"/>
                <w:lang w:eastAsia="ru-RU" w:bidi="ru-RU"/>
              </w:rPr>
              <w:tab/>
              <w:t>Акцептованная сумма (цифрами и прописью) (предусмотрена для частичного акцепта указанной суммы, который не применяется)</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16.</w:t>
            </w:r>
            <w:r w:rsidRPr="009856DB">
              <w:rPr>
                <w:rFonts w:ascii="GHEA Grapalat" w:eastAsia="Times New Roman" w:hAnsi="GHEA Grapalat" w:cs="Times New Roman"/>
                <w:sz w:val="24"/>
                <w:szCs w:val="24"/>
                <w:lang w:eastAsia="ru-RU" w:bidi="ru-RU"/>
              </w:rPr>
              <w:tab/>
              <w:t>Валюта (прописью и по коду):</w:t>
            </w:r>
          </w:p>
        </w:tc>
      </w:tr>
      <w:tr w:rsidR="005109A5" w:rsidRPr="009856DB" w:rsidTr="00E871B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17.</w:t>
            </w:r>
            <w:r w:rsidRPr="009856DB">
              <w:rPr>
                <w:rFonts w:ascii="GHEA Grapalat" w:eastAsia="Times New Roman" w:hAnsi="GHEA Grapalat" w:cs="Times New Roman"/>
                <w:sz w:val="24"/>
                <w:szCs w:val="24"/>
                <w:lang w:eastAsia="ru-RU" w:bidi="ru-RU"/>
              </w:rPr>
              <w:tab/>
              <w:t>Цель сделки (уплаты): (для обеспечения исполнения договора)</w:t>
            </w:r>
          </w:p>
        </w:tc>
      </w:tr>
      <w:tr w:rsidR="005109A5" w:rsidRPr="009856DB" w:rsidTr="00E871B1">
        <w:trPr>
          <w:trHeight w:val="424"/>
        </w:trPr>
        <w:tc>
          <w:tcPr>
            <w:tcW w:w="10980" w:type="dxa"/>
            <w:gridSpan w:val="2"/>
            <w:tcBorders>
              <w:top w:val="single" w:sz="4" w:space="0" w:color="auto"/>
              <w:left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18.</w:t>
            </w:r>
            <w:r w:rsidRPr="009856DB">
              <w:rPr>
                <w:rFonts w:ascii="GHEA Grapalat" w:eastAsia="Times New Roman" w:hAnsi="GHEA Grapalat" w:cs="Times New Roman"/>
                <w:sz w:val="24"/>
                <w:szCs w:val="24"/>
                <w:lang w:eastAsia="ru-RU" w:bidi="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109A5" w:rsidRPr="009856DB" w:rsidTr="00E871B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19.</w:t>
            </w:r>
            <w:r w:rsidRPr="009856DB">
              <w:rPr>
                <w:rFonts w:ascii="GHEA Grapalat" w:eastAsia="Times New Roman" w:hAnsi="GHEA Grapalat" w:cs="Times New Roman"/>
                <w:sz w:val="24"/>
                <w:szCs w:val="24"/>
                <w:lang w:val="en-US" w:eastAsia="ru-RU" w:bidi="ru-RU"/>
              </w:rPr>
              <w:tab/>
            </w:r>
            <w:r w:rsidRPr="009856DB">
              <w:rPr>
                <w:rFonts w:ascii="GHEA Grapalat" w:eastAsia="Times New Roman" w:hAnsi="GHEA Grapalat" w:cs="Times New Roman"/>
                <w:sz w:val="24"/>
                <w:szCs w:val="24"/>
                <w:lang w:eastAsia="ru-RU" w:bidi="ru-RU"/>
              </w:rPr>
              <w:t>Условия оплаты: &lt;акцептованный платеж&gt;</w:t>
            </w:r>
          </w:p>
        </w:tc>
      </w:tr>
      <w:tr w:rsidR="005109A5" w:rsidRPr="009856DB" w:rsidTr="00E871B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109A5" w:rsidRPr="009856DB" w:rsidRDefault="005109A5" w:rsidP="005109A5">
            <w:pPr>
              <w:widowControl w:val="0"/>
              <w:tabs>
                <w:tab w:val="left" w:pos="855"/>
              </w:tabs>
              <w:spacing w:line="240" w:lineRule="auto"/>
              <w:ind w:left="360"/>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eastAsia="ru-RU" w:bidi="ru-RU"/>
              </w:rPr>
              <w:t>20.</w:t>
            </w:r>
            <w:r w:rsidRPr="009856DB">
              <w:rPr>
                <w:rFonts w:ascii="GHEA Grapalat" w:eastAsia="Times New Roman" w:hAnsi="GHEA Grapalat" w:cs="Times New Roman"/>
                <w:sz w:val="24"/>
                <w:szCs w:val="24"/>
                <w:lang w:val="en-US" w:eastAsia="ru-RU" w:bidi="ru-RU"/>
              </w:rPr>
              <w:tab/>
            </w:r>
            <w:r w:rsidRPr="009856DB">
              <w:rPr>
                <w:rFonts w:ascii="GHEA Grapalat" w:eastAsia="Times New Roman" w:hAnsi="GHEA Grapalat" w:cs="Times New Roman"/>
                <w:sz w:val="24"/>
                <w:szCs w:val="24"/>
                <w:lang w:eastAsia="ru-RU" w:bidi="ru-RU"/>
              </w:rPr>
              <w:t>Количество прилагаемых страниц: --- страниц</w:t>
            </w:r>
          </w:p>
        </w:tc>
      </w:tr>
      <w:tr w:rsidR="005109A5" w:rsidRPr="009856DB" w:rsidTr="00E871B1">
        <w:trPr>
          <w:trHeight w:val="2194"/>
        </w:trPr>
        <w:tc>
          <w:tcPr>
            <w:tcW w:w="5616" w:type="dxa"/>
            <w:tcBorders>
              <w:top w:val="nil"/>
              <w:left w:val="single" w:sz="4" w:space="0" w:color="auto"/>
              <w:bottom w:val="single" w:sz="4" w:space="0" w:color="auto"/>
              <w:right w:val="single" w:sz="4" w:space="0" w:color="auto"/>
            </w:tcBorders>
            <w:noWrap/>
            <w:vAlign w:val="bottom"/>
          </w:tcPr>
          <w:p w:rsidR="005109A5" w:rsidRPr="009856DB" w:rsidRDefault="005109A5" w:rsidP="005109A5">
            <w:pPr>
              <w:widowControl w:val="0"/>
              <w:tabs>
                <w:tab w:val="left" w:pos="851"/>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22.а.</w:t>
            </w:r>
            <w:r w:rsidRPr="009856DB">
              <w:rPr>
                <w:rFonts w:ascii="GHEA Grapalat" w:eastAsia="Times New Roman" w:hAnsi="GHEA Grapalat" w:cs="Times New Roman"/>
                <w:sz w:val="24"/>
                <w:szCs w:val="24"/>
                <w:lang w:eastAsia="ru-RU" w:bidi="ru-RU"/>
              </w:rPr>
              <w:tab/>
              <w:t>Подписи бенефициара</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tabs>
                <w:tab w:val="left" w:pos="4545"/>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22.б.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tc>
        <w:tc>
          <w:tcPr>
            <w:tcW w:w="5364" w:type="dxa"/>
            <w:tcBorders>
              <w:top w:val="nil"/>
              <w:left w:val="nil"/>
              <w:bottom w:val="single" w:sz="4" w:space="0" w:color="auto"/>
              <w:right w:val="single" w:sz="4" w:space="0" w:color="auto"/>
            </w:tcBorders>
            <w:noWrap/>
          </w:tcPr>
          <w:p w:rsidR="005109A5" w:rsidRPr="009856DB" w:rsidRDefault="005109A5" w:rsidP="005109A5">
            <w:pPr>
              <w:widowControl w:val="0"/>
              <w:tabs>
                <w:tab w:val="left" w:pos="905"/>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lastRenderedPageBreak/>
              <w:t>21.а.</w:t>
            </w:r>
            <w:r w:rsidRPr="009856DB">
              <w:rPr>
                <w:rFonts w:ascii="GHEA Grapalat" w:eastAsia="Times New Roman" w:hAnsi="GHEA Grapalat" w:cs="Times New Roman"/>
                <w:sz w:val="24"/>
                <w:szCs w:val="24"/>
                <w:lang w:eastAsia="ru-RU" w:bidi="ru-RU"/>
              </w:rPr>
              <w:tab/>
            </w:r>
            <w:r w:rsidRPr="009856DB">
              <w:rPr>
                <w:rFonts w:ascii="Courier New" w:eastAsia="Times New Roman" w:hAnsi="Courier New" w:cs="Times New Roman"/>
                <w:sz w:val="24"/>
                <w:szCs w:val="24"/>
                <w:lang w:eastAsia="ru-RU" w:bidi="ru-RU"/>
              </w:rPr>
              <w:t> </w:t>
            </w:r>
            <w:r w:rsidRPr="009856DB">
              <w:rPr>
                <w:rFonts w:ascii="GHEA Grapalat" w:eastAsia="Times New Roman" w:hAnsi="GHEA Grapalat" w:cs="Times New Roman"/>
                <w:sz w:val="24"/>
                <w:szCs w:val="24"/>
                <w:lang w:eastAsia="ru-RU" w:bidi="ru-RU"/>
              </w:rPr>
              <w:t>Подписи плательщика:</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jc w:val="right"/>
              <w:rPr>
                <w:rFonts w:ascii="GHEA Grapalat" w:eastAsia="Times New Roman" w:hAnsi="GHEA Grapalat" w:cs="Tahoma"/>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tabs>
                <w:tab w:val="left" w:pos="4539"/>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21.б.</w:t>
            </w:r>
            <w:r w:rsidRPr="009856DB">
              <w:rPr>
                <w:rFonts w:ascii="GHEA Grapalat" w:eastAsia="Times New Roman" w:hAnsi="GHEA Grapalat" w:cs="Times New Roman"/>
                <w:sz w:val="24"/>
                <w:szCs w:val="24"/>
                <w:lang w:eastAsia="ru-RU" w:bidi="ru-RU"/>
              </w:rPr>
              <w:tab/>
              <w:t>М. П.</w:t>
            </w:r>
          </w:p>
        </w:tc>
      </w:tr>
      <w:tr w:rsidR="005109A5" w:rsidRPr="009856DB" w:rsidTr="00E871B1">
        <w:trPr>
          <w:trHeight w:val="2194"/>
        </w:trPr>
        <w:tc>
          <w:tcPr>
            <w:tcW w:w="5616" w:type="dxa"/>
            <w:tcBorders>
              <w:top w:val="single" w:sz="4" w:space="0" w:color="auto"/>
              <w:left w:val="single" w:sz="4" w:space="0" w:color="auto"/>
              <w:right w:val="single" w:sz="4" w:space="0" w:color="auto"/>
            </w:tcBorders>
            <w:noWrap/>
            <w:vAlign w:val="bottom"/>
          </w:tcPr>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lastRenderedPageBreak/>
              <w:t>24.а.</w:t>
            </w:r>
            <w:r w:rsidRPr="009856DB">
              <w:rPr>
                <w:rFonts w:ascii="GHEA Grapalat" w:eastAsia="Times New Roman" w:hAnsi="GHEA Grapalat" w:cs="Times New Roman"/>
                <w:sz w:val="24"/>
                <w:szCs w:val="24"/>
                <w:lang w:eastAsia="ru-RU" w:bidi="ru-RU"/>
              </w:rPr>
              <w:tab/>
              <w:t xml:space="preserve"> Обслуживающая бенефициара финансовая организация </w:t>
            </w:r>
          </w:p>
          <w:p w:rsidR="005109A5" w:rsidRPr="009856DB" w:rsidRDefault="005109A5" w:rsidP="005109A5">
            <w:pPr>
              <w:widowControl w:val="0"/>
              <w:spacing w:line="240" w:lineRule="auto"/>
              <w:rPr>
                <w:rFonts w:ascii="GHEA Grapalat" w:eastAsia="Times New Roman" w:hAnsi="GHEA Grapalat" w:cs="Times New Roman"/>
                <w:sz w:val="24"/>
                <w:szCs w:val="24"/>
                <w:lang w:eastAsia="ru-RU" w:bidi="ru-RU"/>
              </w:rPr>
            </w:pPr>
          </w:p>
          <w:p w:rsidR="005109A5" w:rsidRPr="009856DB" w:rsidRDefault="005109A5" w:rsidP="005109A5">
            <w:pPr>
              <w:widowControl w:val="0"/>
              <w:spacing w:after="0"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ind w:left="3828" w:right="13"/>
              <w:jc w:val="both"/>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p>
          <w:p w:rsidR="005109A5" w:rsidRPr="009856DB" w:rsidRDefault="005109A5" w:rsidP="005109A5">
            <w:pPr>
              <w:widowControl w:val="0"/>
              <w:spacing w:line="240" w:lineRule="auto"/>
              <w:rPr>
                <w:rFonts w:ascii="GHEA Grapalat" w:eastAsia="Times New Roman" w:hAnsi="GHEA Grapalat" w:cs="Arial"/>
                <w:sz w:val="24"/>
                <w:szCs w:val="24"/>
                <w:lang w:eastAsia="ru-RU" w:bidi="ru-RU"/>
              </w:rPr>
            </w:pPr>
          </w:p>
        </w:tc>
        <w:tc>
          <w:tcPr>
            <w:tcW w:w="5364" w:type="dxa"/>
            <w:tcBorders>
              <w:top w:val="single" w:sz="4" w:space="0" w:color="auto"/>
              <w:left w:val="nil"/>
              <w:right w:val="single" w:sz="4" w:space="0" w:color="auto"/>
            </w:tcBorders>
            <w:noWrap/>
          </w:tcPr>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23.а.</w:t>
            </w:r>
            <w:r w:rsidRPr="009856DB">
              <w:rPr>
                <w:rFonts w:ascii="GHEA Grapalat" w:eastAsia="Times New Roman" w:hAnsi="GHEA Grapalat" w:cs="Times New Roman"/>
                <w:sz w:val="24"/>
                <w:szCs w:val="24"/>
                <w:lang w:eastAsia="ru-RU" w:bidi="ru-RU"/>
              </w:rPr>
              <w:tab/>
              <w:t xml:space="preserve"> Обслуживающая плательщика финансовая организация </w:t>
            </w:r>
          </w:p>
          <w:p w:rsidR="005109A5" w:rsidRPr="009856DB" w:rsidRDefault="005109A5" w:rsidP="005109A5">
            <w:pPr>
              <w:widowControl w:val="0"/>
              <w:spacing w:line="240" w:lineRule="auto"/>
              <w:rPr>
                <w:rFonts w:ascii="GHEA Grapalat" w:eastAsia="Times New Roman" w:hAnsi="GHEA Grapalat" w:cs="Tahoma"/>
                <w:sz w:val="24"/>
                <w:szCs w:val="24"/>
                <w:lang w:eastAsia="ru-RU" w:bidi="ru-RU"/>
              </w:rPr>
            </w:pPr>
          </w:p>
          <w:p w:rsidR="005109A5" w:rsidRPr="009856DB" w:rsidRDefault="005109A5" w:rsidP="005109A5">
            <w:pPr>
              <w:widowControl w:val="0"/>
              <w:spacing w:after="0" w:line="240" w:lineRule="auto"/>
              <w:jc w:val="right"/>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/____________________/</w:t>
            </w:r>
          </w:p>
          <w:p w:rsidR="005109A5" w:rsidRPr="009856DB" w:rsidRDefault="005109A5" w:rsidP="005109A5">
            <w:pPr>
              <w:widowControl w:val="0"/>
              <w:spacing w:line="240" w:lineRule="auto"/>
              <w:ind w:right="983"/>
              <w:jc w:val="right"/>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240" w:lineRule="auto"/>
              <w:rPr>
                <w:rFonts w:ascii="GHEA Grapalat" w:eastAsia="Times New Roman" w:hAnsi="GHEA Grapalat" w:cs="Arial"/>
                <w:sz w:val="24"/>
                <w:szCs w:val="24"/>
                <w:lang w:eastAsia="ru-RU" w:bidi="ru-RU"/>
              </w:rPr>
            </w:pPr>
          </w:p>
        </w:tc>
      </w:tr>
      <w:tr w:rsidR="005109A5" w:rsidRPr="009856DB" w:rsidTr="00E871B1">
        <w:trPr>
          <w:trHeight w:val="2194"/>
        </w:trPr>
        <w:tc>
          <w:tcPr>
            <w:tcW w:w="5616" w:type="dxa"/>
            <w:tcBorders>
              <w:top w:val="nil"/>
              <w:left w:val="single" w:sz="4" w:space="0" w:color="auto"/>
              <w:bottom w:val="single" w:sz="4" w:space="0" w:color="auto"/>
              <w:right w:val="single" w:sz="4" w:space="0" w:color="auto"/>
            </w:tcBorders>
            <w:noWrap/>
            <w:vAlign w:val="bottom"/>
          </w:tcPr>
          <w:p w:rsidR="005109A5" w:rsidRPr="009856DB" w:rsidRDefault="005109A5" w:rsidP="005109A5">
            <w:pPr>
              <w:widowControl w:val="0"/>
              <w:tabs>
                <w:tab w:val="left" w:pos="4678"/>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24.б.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Sylfaen"/>
                <w:sz w:val="24"/>
                <w:szCs w:val="24"/>
                <w:lang w:eastAsia="ru-RU" w:bidi="ru-RU"/>
              </w:rPr>
            </w:pPr>
          </w:p>
          <w:p w:rsidR="005109A5" w:rsidRPr="009856DB" w:rsidRDefault="005109A5" w:rsidP="005109A5">
            <w:pPr>
              <w:widowControl w:val="0"/>
              <w:spacing w:line="240" w:lineRule="auto"/>
              <w:ind w:right="155"/>
              <w:jc w:val="right"/>
              <w:rPr>
                <w:rFonts w:ascii="GHEA Grapalat" w:eastAsia="Times New Roman" w:hAnsi="GHEA Grapalat" w:cs="Sylfaen"/>
                <w:sz w:val="24"/>
                <w:szCs w:val="24"/>
                <w:lang w:val="en-US" w:eastAsia="ru-RU" w:bidi="ru-RU"/>
              </w:rPr>
            </w:pPr>
            <w:r w:rsidRPr="009856DB">
              <w:rPr>
                <w:rFonts w:ascii="GHEA Grapalat" w:eastAsia="Times New Roman" w:hAnsi="GHEA Grapalat" w:cs="Times New Roman"/>
                <w:sz w:val="24"/>
                <w:szCs w:val="24"/>
                <w:lang w:eastAsia="ru-RU" w:bidi="ru-RU"/>
              </w:rPr>
              <w:t xml:space="preserve">24.в"___" ___ 20___ г. </w:t>
            </w:r>
          </w:p>
        </w:tc>
        <w:tc>
          <w:tcPr>
            <w:tcW w:w="5364" w:type="dxa"/>
            <w:tcBorders>
              <w:top w:val="nil"/>
              <w:left w:val="nil"/>
              <w:bottom w:val="single" w:sz="4" w:space="0" w:color="auto"/>
              <w:right w:val="single" w:sz="4" w:space="0" w:color="auto"/>
            </w:tcBorders>
            <w:noWrap/>
            <w:vAlign w:val="bottom"/>
          </w:tcPr>
          <w:p w:rsidR="005109A5" w:rsidRPr="009856DB" w:rsidRDefault="005109A5" w:rsidP="005109A5">
            <w:pPr>
              <w:widowControl w:val="0"/>
              <w:tabs>
                <w:tab w:val="left" w:pos="4554"/>
              </w:tabs>
              <w:spacing w:line="240" w:lineRule="auto"/>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23.б.</w:t>
            </w:r>
            <w:r w:rsidRPr="009856DB">
              <w:rPr>
                <w:rFonts w:ascii="GHEA Grapalat" w:eastAsia="Times New Roman" w:hAnsi="GHEA Grapalat" w:cs="Times New Roman"/>
                <w:sz w:val="24"/>
                <w:szCs w:val="24"/>
                <w:lang w:eastAsia="ru-RU" w:bidi="ru-RU"/>
              </w:rPr>
              <w:tab/>
              <w:t>М. П.</w:t>
            </w:r>
          </w:p>
          <w:p w:rsidR="005109A5" w:rsidRPr="009856DB" w:rsidRDefault="005109A5" w:rsidP="005109A5">
            <w:pPr>
              <w:widowControl w:val="0"/>
              <w:spacing w:line="240" w:lineRule="auto"/>
              <w:rPr>
                <w:rFonts w:ascii="GHEA Grapalat" w:eastAsia="Times New Roman" w:hAnsi="GHEA Grapalat" w:cs="Times New Roman"/>
                <w:sz w:val="24"/>
                <w:szCs w:val="24"/>
                <w:lang w:eastAsia="ru-RU" w:bidi="ru-RU"/>
              </w:rPr>
            </w:pPr>
          </w:p>
          <w:p w:rsidR="005109A5" w:rsidRPr="009856DB" w:rsidRDefault="005109A5" w:rsidP="005109A5">
            <w:pPr>
              <w:widowControl w:val="0"/>
              <w:spacing w:line="24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23.в Дата исполнения: "___" ___ 20___г.</w:t>
            </w:r>
          </w:p>
        </w:tc>
      </w:tr>
    </w:tbl>
    <w:p w:rsidR="005109A5" w:rsidRPr="009856DB" w:rsidRDefault="005109A5" w:rsidP="005109A5">
      <w:pPr>
        <w:widowControl w:val="0"/>
        <w:spacing w:line="240" w:lineRule="auto"/>
        <w:jc w:val="center"/>
        <w:rPr>
          <w:rFonts w:ascii="GHEA Grapalat" w:eastAsia="Times New Roman" w:hAnsi="GHEA Grapalat" w:cs="Sylfaen"/>
          <w:sz w:val="24"/>
          <w:szCs w:val="24"/>
          <w:lang w:eastAsia="ru-RU" w:bidi="ru-RU"/>
        </w:rPr>
      </w:pPr>
    </w:p>
    <w:p w:rsidR="005109A5" w:rsidRPr="009856DB" w:rsidRDefault="005109A5" w:rsidP="005109A5">
      <w:pPr>
        <w:spacing w:after="0" w:line="240" w:lineRule="auto"/>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t xml:space="preserve">*  </w:t>
      </w:r>
      <w:r w:rsidRPr="009856DB">
        <w:rPr>
          <w:rFonts w:ascii="GHEA Grapalat" w:eastAsia="Times New Roman" w:hAnsi="GHEA Grapalat" w:cs="Times New Roman"/>
          <w:i/>
          <w:sz w:val="20"/>
          <w:szCs w:val="20"/>
          <w:lang w:eastAsia="ru-RU" w:bidi="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109A5" w:rsidRPr="009856DB" w:rsidRDefault="005109A5" w:rsidP="005109A5">
      <w:pPr>
        <w:spacing w:after="0" w:line="240" w:lineRule="auto"/>
        <w:rPr>
          <w:rFonts w:ascii="GHEA Grapalat" w:eastAsia="Times New Roman" w:hAnsi="GHEA Grapalat" w:cs="Sylfaen"/>
          <w:sz w:val="24"/>
          <w:szCs w:val="24"/>
          <w:lang w:eastAsia="ru-RU" w:bidi="ru-RU"/>
        </w:rPr>
      </w:pPr>
      <w:r w:rsidRPr="009856DB">
        <w:rPr>
          <w:rFonts w:ascii="GHEA Grapalat" w:eastAsia="Times New Roman" w:hAnsi="GHEA Grapalat" w:cs="Sylfaen"/>
          <w:sz w:val="24"/>
          <w:szCs w:val="24"/>
          <w:lang w:eastAsia="ru-RU" w:bidi="ru-RU"/>
        </w:rPr>
        <w:br w:type="page"/>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 xml:space="preserve">Обязательные реквизиты платежного требования </w:t>
      </w:r>
      <w:r w:rsidRPr="009856DB">
        <w:rPr>
          <w:rFonts w:ascii="GHEA Grapalat" w:eastAsia="Times New Roman" w:hAnsi="GHEA Grapalat" w:cs="Times New Roman"/>
          <w:b/>
          <w:sz w:val="24"/>
          <w:szCs w:val="24"/>
          <w:lang w:eastAsia="ru-RU" w:bidi="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5109A5" w:rsidRPr="009856DB" w:rsidTr="00E871B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П/Н</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Наличие указанного поля/</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 xml:space="preserve">Требование о заполнении реквизита </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Сторона,</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 xml:space="preserve">заполняющая реквизит </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бенефициар или плательщик</w:t>
            </w:r>
          </w:p>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(в связи с процессом закупки)</w:t>
            </w:r>
          </w:p>
        </w:tc>
      </w:tr>
      <w:tr w:rsidR="005109A5" w:rsidRPr="009856DB" w:rsidTr="00E871B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2</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3</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4</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b/>
                <w:sz w:val="18"/>
                <w:szCs w:val="18"/>
                <w:lang w:eastAsia="ru-RU" w:bidi="ru-RU"/>
              </w:rPr>
            </w:pPr>
            <w:r w:rsidRPr="009856DB">
              <w:rPr>
                <w:rFonts w:ascii="GHEA Grapalat" w:eastAsia="Times New Roman" w:hAnsi="GHEA Grapalat" w:cs="Times New Roman"/>
                <w:b/>
                <w:sz w:val="18"/>
                <w:szCs w:val="18"/>
                <w:lang w:eastAsia="ru-RU" w:bidi="ru-RU"/>
              </w:rPr>
              <w:t>5</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 документе заранее заполнено "Платежное требование"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бенефициаром при представлении платежного требования в банк плательщика</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3.</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бенефициаром в день представления платежного требования в банк плательщика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4.</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both"/>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5.</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6.</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7.</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8.</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10.</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11.</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12.</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13.</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14.</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плательщиком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15.</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 заполняется и не применяется)</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16.</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плательщиком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17.</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цель сделки</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заранее заполняется бенефициаром — по приглашению</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18.</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основания для </w:t>
            </w:r>
            <w:r w:rsidRPr="009856DB">
              <w:rPr>
                <w:rFonts w:ascii="GHEA Grapalat" w:eastAsia="Times New Roman" w:hAnsi="GHEA Grapalat" w:cs="Times New Roman"/>
                <w:sz w:val="18"/>
                <w:szCs w:val="18"/>
                <w:lang w:eastAsia="ru-RU" w:bidi="ru-RU"/>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заполняется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Del="0010680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Sylfae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Sylfaen"/>
                <w:sz w:val="18"/>
                <w:szCs w:val="18"/>
                <w:lang w:eastAsia="ru-RU" w:bidi="ru-RU"/>
              </w:rPr>
            </w:pPr>
            <w:r w:rsidRPr="009856DB">
              <w:rPr>
                <w:rFonts w:ascii="GHEA Grapalat" w:eastAsia="Times New Roman" w:hAnsi="GHEA Grapalat" w:cs="Times New Roman"/>
                <w:sz w:val="18"/>
                <w:szCs w:val="18"/>
                <w:lang w:eastAsia="ru-RU" w:bidi="ru-RU"/>
              </w:rPr>
              <w:t xml:space="preserve">заполняются слова "акцептованный платеж",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заранее заполняется бенефициаром </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20.</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количество страниц прилагаемых к Требованию документов, которые должны быть предоставлены плательщику (банку плательщика)</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21.а.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подписывается плательщиком или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проставляется электронная подпись плательщика</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21.б.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наличии печати, когда плательщик представляет Требование в бумажной форме</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скрепляется печатью плательщика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представлении в бумажной форме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подписывается бенефициаром</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22.б.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обязательно: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скрепляется печатью бенефициара </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при представлении в банк в бумажной форме</w:t>
            </w: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23.в</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24.а.</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24.б.</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r w:rsidR="005109A5" w:rsidRPr="009856DB" w:rsidTr="00E871B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24.в</w:t>
            </w:r>
          </w:p>
        </w:tc>
        <w:tc>
          <w:tcPr>
            <w:tcW w:w="1938"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обслуживающей бенефициара финансовой организацией в обязательном порядке указывается дата, время, минута </w:t>
            </w:r>
            <w:r w:rsidRPr="009856DB">
              <w:rPr>
                <w:rFonts w:ascii="GHEA Grapalat" w:eastAsia="Times New Roman" w:hAnsi="GHEA Grapalat" w:cs="Times New Roman"/>
                <w:sz w:val="18"/>
                <w:szCs w:val="18"/>
                <w:lang w:eastAsia="ru-RU" w:bidi="ru-RU"/>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необязательно</w:t>
            </w:r>
          </w:p>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r w:rsidRPr="009856DB">
              <w:rPr>
                <w:rFonts w:ascii="GHEA Grapalat" w:eastAsia="Times New Roman" w:hAnsi="GHEA Grapalat" w:cs="Times New Roman"/>
                <w:sz w:val="18"/>
                <w:szCs w:val="18"/>
                <w:lang w:eastAsia="ru-RU" w:bidi="ru-RU"/>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9856DB">
              <w:rPr>
                <w:rFonts w:ascii="GHEA Grapalat" w:eastAsia="Times New Roman" w:hAnsi="GHEA Grapalat" w:cs="Times New Roman"/>
                <w:sz w:val="18"/>
                <w:szCs w:val="18"/>
                <w:lang w:eastAsia="ru-RU" w:bidi="ru-RU"/>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5109A5" w:rsidRPr="009856DB" w:rsidRDefault="005109A5" w:rsidP="005109A5">
            <w:pPr>
              <w:widowControl w:val="0"/>
              <w:spacing w:after="120" w:line="240" w:lineRule="auto"/>
              <w:jc w:val="center"/>
              <w:rPr>
                <w:rFonts w:ascii="GHEA Grapalat" w:eastAsia="Times New Roman" w:hAnsi="GHEA Grapalat" w:cs="Times New Roman"/>
                <w:sz w:val="18"/>
                <w:szCs w:val="18"/>
                <w:lang w:eastAsia="ru-RU" w:bidi="ru-RU"/>
              </w:rPr>
            </w:pPr>
          </w:p>
        </w:tc>
      </w:tr>
    </w:tbl>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spacing w:line="240" w:lineRule="auto"/>
        <w:ind w:firstLine="567"/>
        <w:jc w:val="right"/>
        <w:rPr>
          <w:rFonts w:ascii="GHEA Grapalat" w:eastAsia="Times New Roman" w:hAnsi="GHEA Grapalat" w:cs="Arial"/>
          <w:b/>
          <w:sz w:val="24"/>
          <w:szCs w:val="24"/>
          <w:lang w:val="hy-AM" w:eastAsia="ru-RU" w:bidi="ru-RU"/>
        </w:rPr>
      </w:pPr>
      <w:r w:rsidRPr="009856DB">
        <w:rPr>
          <w:rFonts w:ascii="GHEA Grapalat" w:eastAsia="Times New Roman" w:hAnsi="GHEA Grapalat" w:cs="Times New Roman"/>
          <w:b/>
          <w:sz w:val="24"/>
          <w:szCs w:val="24"/>
          <w:lang w:eastAsia="ru-RU" w:bidi="ru-RU"/>
        </w:rPr>
        <w:lastRenderedPageBreak/>
        <w:t>Приложение № 5</w:t>
      </w:r>
      <w:r w:rsidRPr="009856DB">
        <w:rPr>
          <w:rFonts w:ascii="GHEA Grapalat" w:eastAsia="Times New Roman" w:hAnsi="GHEA Grapalat" w:cs="Times New Roman"/>
          <w:b/>
          <w:sz w:val="24"/>
          <w:szCs w:val="24"/>
          <w:lang w:val="hy-AM" w:eastAsia="ru-RU" w:bidi="ru-RU"/>
        </w:rPr>
        <w:t>.2</w:t>
      </w:r>
    </w:p>
    <w:p w:rsidR="005109A5" w:rsidRPr="009856DB" w:rsidRDefault="005109A5" w:rsidP="00216F14">
      <w:pPr>
        <w:widowControl w:val="0"/>
        <w:spacing w:line="240" w:lineRule="auto"/>
        <w:ind w:firstLine="567"/>
        <w:jc w:val="right"/>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 xml:space="preserve">к Приглашению 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5109A5" w:rsidRPr="009856DB" w:rsidRDefault="005109A5" w:rsidP="005109A5">
      <w:pPr>
        <w:widowControl w:val="0"/>
        <w:spacing w:line="240" w:lineRule="auto"/>
        <w:ind w:firstLine="567"/>
        <w:jc w:val="center"/>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4"/>
          <w:szCs w:val="24"/>
          <w:lang w:eastAsia="ru-RU" w:bidi="ru-RU"/>
        </w:rPr>
        <w:t xml:space="preserve">ГАРАНТИЯ </w:t>
      </w:r>
      <w:r w:rsidRPr="009856DB">
        <w:rPr>
          <w:rFonts w:ascii="GHEA Grapalat" w:eastAsia="Times New Roman" w:hAnsi="GHEA Grapalat" w:cs="Times New Roman"/>
          <w:sz w:val="24"/>
          <w:szCs w:val="24"/>
          <w:lang w:val="en-US" w:eastAsia="ru-RU" w:bidi="ru-RU"/>
        </w:rPr>
        <w:t>N</w:t>
      </w:r>
      <w:r w:rsidRPr="009856DB">
        <w:rPr>
          <w:rFonts w:ascii="GHEA Grapalat" w:eastAsia="Times New Roman" w:hAnsi="GHEA Grapalat" w:cs="Times New Roman"/>
          <w:sz w:val="24"/>
          <w:szCs w:val="24"/>
          <w:lang w:val="hy-AM" w:eastAsia="ru-RU" w:bidi="ru-RU"/>
        </w:rPr>
        <w:t>________</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(обеспечение предоплаты)</w:t>
      </w: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9856DB">
        <w:rPr>
          <w:rFonts w:ascii="Times New Roman" w:hAnsi="Times New Roman"/>
          <w:sz w:val="24"/>
          <w:szCs w:val="24"/>
          <w:lang w:eastAsia="ru-RU" w:bidi="ru-RU"/>
        </w:rPr>
        <w:t>N</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eastAsia="ru-RU" w:bidi="ru-RU"/>
        </w:rPr>
        <w:t>___________</w:t>
      </w:r>
      <w:r w:rsidRPr="009856DB">
        <w:rPr>
          <w:rFonts w:ascii="GHEA Grapalat" w:hAnsi="GHEA Grapalat"/>
          <w:sz w:val="24"/>
          <w:szCs w:val="24"/>
          <w:lang w:eastAsia="ru-RU" w:bidi="ru-RU"/>
        </w:rPr>
        <w:t>заключаемым между</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24"/>
          <w:szCs w:val="24"/>
          <w:lang w:val="hy-AM" w:eastAsia="ru-RU" w:bidi="ru-RU"/>
        </w:rPr>
        <w:tab/>
      </w:r>
      <w:r w:rsidRPr="009856DB">
        <w:rPr>
          <w:rFonts w:ascii="GHEA Grapalat" w:eastAsia="Times New Roman" w:hAnsi="GHEA Grapalat" w:cs="Times New Roman"/>
          <w:b/>
          <w:bCs/>
          <w:sz w:val="16"/>
          <w:szCs w:val="16"/>
          <w:lang w:eastAsia="ru-RU" w:bidi="ru-RU"/>
        </w:rPr>
        <w:t>номер заключаемого договора</w:t>
      </w:r>
    </w:p>
    <w:p w:rsidR="005109A5" w:rsidRPr="009856DB" w:rsidRDefault="005109A5" w:rsidP="005109A5">
      <w:pPr>
        <w:shd w:val="clear" w:color="auto" w:fill="FFFFFF"/>
        <w:spacing w:after="0" w:line="240" w:lineRule="auto"/>
        <w:ind w:left="-142"/>
        <w:rPr>
          <w:rFonts w:ascii="GHEA Grapalat" w:eastAsia="Times New Roman" w:hAnsi="GHEA Grapalat" w:cs="Times New Roman"/>
          <w:sz w:val="24"/>
          <w:szCs w:val="24"/>
          <w:lang w:val="hy-AM" w:eastAsia="ru-RU" w:bidi="ru-RU"/>
        </w:rPr>
      </w:pPr>
      <w:r w:rsidRPr="009856DB">
        <w:rPr>
          <w:rFonts w:ascii="GHEA Grapalat" w:eastAsia="Times New Roman" w:hAnsi="GHEA Grapalat" w:cs="Times New Roman"/>
          <w:sz w:val="20"/>
          <w:szCs w:val="20"/>
          <w:u w:val="single"/>
          <w:lang w:eastAsia="ru-RU" w:bidi="ru-RU"/>
        </w:rPr>
        <w:t>______________________</w:t>
      </w:r>
      <w:r w:rsidRPr="009856DB">
        <w:rPr>
          <w:rFonts w:ascii="GHEA Grapalat" w:hAnsi="GHEA Grapalat"/>
          <w:sz w:val="24"/>
          <w:szCs w:val="24"/>
          <w:lang w:eastAsia="ru-RU" w:bidi="ru-RU"/>
        </w:rPr>
        <w:t xml:space="preserve">   (далее-бенефициар)   и</w:t>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r w:rsidRPr="009856DB">
        <w:rPr>
          <w:rFonts w:ascii="GHEA Grapalat" w:eastAsia="Times New Roman" w:hAnsi="GHEA Grapalat" w:cs="Times New Roman"/>
          <w:b/>
          <w:bCs/>
          <w:sz w:val="24"/>
          <w:szCs w:val="24"/>
          <w:u w:val="single"/>
          <w:lang w:val="hy-AM" w:eastAsia="ru-RU" w:bidi="ru-RU"/>
        </w:rPr>
        <w:tab/>
      </w:r>
    </w:p>
    <w:p w:rsidR="005109A5" w:rsidRPr="009856DB" w:rsidRDefault="005109A5" w:rsidP="005109A5">
      <w:pPr>
        <w:shd w:val="clear" w:color="auto" w:fill="FFFFFF"/>
        <w:spacing w:after="0" w:line="240" w:lineRule="auto"/>
        <w:ind w:left="-142"/>
        <w:rPr>
          <w:rFonts w:ascii="GHEA Grapalat" w:eastAsia="Times New Roman" w:hAnsi="GHEA Grapalat" w:cs="Times New Roman"/>
          <w:bCs/>
          <w:sz w:val="16"/>
          <w:szCs w:val="16"/>
          <w:lang w:eastAsia="ru-RU" w:bidi="ru-RU"/>
        </w:rPr>
      </w:pPr>
      <w:r w:rsidRPr="009856DB">
        <w:rPr>
          <w:rFonts w:ascii="GHEA Grapalat" w:eastAsia="Times New Roman" w:hAnsi="GHEA Grapalat" w:cs="Times New Roman"/>
          <w:b/>
          <w:bCs/>
          <w:sz w:val="16"/>
          <w:szCs w:val="16"/>
          <w:lang w:eastAsia="ru-RU" w:bidi="ru-RU"/>
        </w:rPr>
        <w:t>наименование заказчика                                                                  наименование отобранного участника</w:t>
      </w:r>
    </w:p>
    <w:p w:rsidR="005109A5" w:rsidRPr="009856DB" w:rsidRDefault="005109A5" w:rsidP="005109A5">
      <w:pPr>
        <w:shd w:val="clear" w:color="auto" w:fill="FFFFFF"/>
        <w:spacing w:after="0" w:line="240" w:lineRule="auto"/>
        <w:ind w:left="-142"/>
        <w:rPr>
          <w:rFonts w:ascii="Times New Roman" w:eastAsia="Times New Roman" w:hAnsi="Times New Roman" w:cs="Sylfaen"/>
          <w:sz w:val="16"/>
          <w:szCs w:val="16"/>
          <w:vertAlign w:val="superscript"/>
          <w:lang w:val="hy-AM" w:eastAsia="ru-RU" w:bidi="ru-RU"/>
        </w:rPr>
      </w:pPr>
      <w:r w:rsidRPr="009856DB">
        <w:rPr>
          <w:rFonts w:ascii="GHEA Grapalat" w:eastAsia="Times New Roman" w:hAnsi="GHEA Grapalat" w:cs="Times New Roman"/>
          <w:b/>
          <w:bCs/>
          <w:sz w:val="16"/>
          <w:szCs w:val="16"/>
          <w:lang w:val="hy-AM" w:eastAsia="ru-RU" w:bidi="ru-RU"/>
        </w:rPr>
        <w:tab/>
      </w:r>
    </w:p>
    <w:p w:rsidR="005109A5" w:rsidRPr="009856DB" w:rsidRDefault="005109A5" w:rsidP="005109A5">
      <w:pPr>
        <w:shd w:val="clear" w:color="auto" w:fill="FFFFFF"/>
        <w:spacing w:after="0" w:line="240" w:lineRule="auto"/>
        <w:jc w:val="both"/>
        <w:rPr>
          <w:rFonts w:ascii="GHEA Grapalat" w:eastAsia="Times New Roman" w:hAnsi="GHEA Grapalat" w:cs="Times New Roman"/>
          <w:sz w:val="20"/>
          <w:szCs w:val="20"/>
          <w:lang w:eastAsia="ru-RU" w:bidi="ru-RU"/>
        </w:rPr>
      </w:pPr>
      <w:r w:rsidRPr="009856DB">
        <w:rPr>
          <w:rFonts w:ascii="Times New Roman" w:hAnsi="Times New Roman"/>
          <w:sz w:val="24"/>
          <w:szCs w:val="24"/>
          <w:lang w:eastAsia="ru-RU" w:bidi="ru-RU"/>
        </w:rPr>
        <w:t>(</w:t>
      </w:r>
      <w:r w:rsidRPr="009856DB">
        <w:rPr>
          <w:rFonts w:ascii="GHEA Grapalat" w:hAnsi="GHEA Grapalat"/>
          <w:sz w:val="24"/>
          <w:szCs w:val="24"/>
          <w:lang w:eastAsia="ru-RU" w:bidi="ru-RU"/>
        </w:rPr>
        <w:t xml:space="preserve">далее-принципал). </w:t>
      </w:r>
    </w:p>
    <w:p w:rsidR="005109A5" w:rsidRPr="009856DB" w:rsidRDefault="005109A5" w:rsidP="005109A5">
      <w:pPr>
        <w:shd w:val="clear" w:color="auto" w:fill="FFFFFF"/>
        <w:spacing w:after="0" w:line="240" w:lineRule="auto"/>
        <w:ind w:firstLine="375"/>
        <w:jc w:val="both"/>
        <w:rPr>
          <w:rFonts w:ascii="GHEA Grapalat" w:hAnsi="GHEA Grapalat"/>
          <w:color w:val="FF0000"/>
          <w:sz w:val="24"/>
          <w:szCs w:val="24"/>
          <w:lang w:eastAsia="ru-RU" w:bidi="ru-RU"/>
        </w:rPr>
      </w:pPr>
      <w:r w:rsidRPr="009856DB">
        <w:rPr>
          <w:rFonts w:ascii="GHEA Grapalat" w:eastAsia="Times New Roman" w:hAnsi="GHEA Grapalat" w:cs="Times New Roman"/>
          <w:b/>
          <w:bCs/>
          <w:color w:val="FF0000"/>
          <w:sz w:val="24"/>
          <w:szCs w:val="24"/>
          <w:lang w:val="hy-AM" w:eastAsia="ru-RU" w:bidi="ru-RU"/>
        </w:rPr>
        <w:tab/>
      </w:r>
      <w:r w:rsidRPr="009856DB">
        <w:rPr>
          <w:rFonts w:ascii="GHEA Grapalat" w:eastAsia="Times New Roman" w:hAnsi="GHEA Grapalat" w:cs="Times New Roman"/>
          <w:b/>
          <w:bCs/>
          <w:color w:val="FF0000"/>
          <w:sz w:val="24"/>
          <w:szCs w:val="24"/>
          <w:lang w:val="hy-AM" w:eastAsia="ru-RU" w:bidi="ru-RU"/>
        </w:rPr>
        <w:tab/>
      </w:r>
    </w:p>
    <w:p w:rsidR="005109A5" w:rsidRPr="009856DB" w:rsidRDefault="005109A5" w:rsidP="005109A5">
      <w:pPr>
        <w:shd w:val="clear" w:color="auto" w:fill="FFFFFF"/>
        <w:spacing w:after="0" w:line="240" w:lineRule="auto"/>
        <w:jc w:val="both"/>
        <w:rPr>
          <w:rFonts w:ascii="GHEA Grapalat" w:hAnsi="GHEA Grapalat"/>
          <w:sz w:val="24"/>
          <w:szCs w:val="24"/>
          <w:lang w:val="hy-AM" w:eastAsia="ru-RU" w:bidi="ru-RU"/>
        </w:rPr>
      </w:pPr>
      <w:r w:rsidRPr="009856DB">
        <w:rPr>
          <w:rFonts w:ascii="GHEA Grapalat" w:hAnsi="GHEA Grapalat"/>
          <w:sz w:val="24"/>
          <w:szCs w:val="24"/>
          <w:lang w:eastAsia="ru-RU" w:bidi="ru-RU"/>
        </w:rPr>
        <w:t xml:space="preserve">  2.  По гарантии </w:t>
      </w:r>
      <w:r w:rsidRPr="009856DB">
        <w:rPr>
          <w:rFonts w:ascii="GHEA Grapalat" w:hAnsi="GHEA Grapalat"/>
          <w:sz w:val="24"/>
          <w:szCs w:val="24"/>
          <w:lang w:val="hy-AM" w:eastAsia="ru-RU" w:bidi="ru-RU"/>
        </w:rPr>
        <w:t xml:space="preserve">---------------------------------------------------------------------------- </w:t>
      </w:r>
    </w:p>
    <w:p w:rsidR="005109A5" w:rsidRPr="009856DB" w:rsidRDefault="005109A5" w:rsidP="005109A5">
      <w:pPr>
        <w:shd w:val="clear" w:color="auto" w:fill="FFFFFF"/>
        <w:spacing w:after="0" w:line="240" w:lineRule="auto"/>
        <w:jc w:val="both"/>
        <w:rPr>
          <w:rFonts w:ascii="GHEA Grapalat" w:hAnsi="GHEA Grapalat"/>
          <w:sz w:val="18"/>
          <w:szCs w:val="18"/>
          <w:lang w:val="hy-AM" w:eastAsia="ru-RU" w:bidi="ru-RU"/>
        </w:rPr>
      </w:pPr>
      <w:r w:rsidRPr="009856DB">
        <w:rPr>
          <w:rFonts w:ascii="GHEA Grapalat" w:hAnsi="GHEA Grapalat"/>
          <w:sz w:val="18"/>
          <w:szCs w:val="18"/>
          <w:lang w:eastAsia="ru-RU" w:bidi="ru-RU"/>
        </w:rPr>
        <w:t xml:space="preserve">                                                           наименование банка выдающего гарантию</w:t>
      </w: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5109A5" w:rsidRPr="009856DB" w:rsidRDefault="005109A5" w:rsidP="005109A5">
      <w:pPr>
        <w:shd w:val="clear" w:color="auto" w:fill="FFFFFF"/>
        <w:spacing w:after="0" w:line="240" w:lineRule="auto"/>
        <w:jc w:val="center"/>
        <w:rPr>
          <w:rFonts w:ascii="GHEA Grapalat" w:hAnsi="GHEA Grapalat"/>
          <w:sz w:val="24"/>
          <w:szCs w:val="24"/>
          <w:lang w:eastAsia="ru-RU" w:bidi="ru-RU"/>
        </w:rPr>
      </w:pPr>
      <w:r w:rsidRPr="009856DB">
        <w:rPr>
          <w:rFonts w:ascii="GHEA Grapalat" w:hAnsi="GHEA Grapalat"/>
          <w:sz w:val="18"/>
          <w:szCs w:val="18"/>
          <w:lang w:eastAsia="ru-RU" w:bidi="ru-RU"/>
        </w:rPr>
        <w:t xml:space="preserve">                                                       сумма в цифрах и прописью</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p>
    <w:p w:rsidR="005109A5" w:rsidRPr="009856DB" w:rsidRDefault="005109A5" w:rsidP="005109A5">
      <w:pPr>
        <w:shd w:val="clear" w:color="auto" w:fill="FFFFFF"/>
        <w:spacing w:after="0" w:line="240" w:lineRule="auto"/>
        <w:jc w:val="both"/>
        <w:rPr>
          <w:rFonts w:ascii="GHEA Grapalat" w:hAnsi="GHEA Grapalat"/>
          <w:sz w:val="24"/>
          <w:szCs w:val="24"/>
          <w:lang w:eastAsia="ru-RU" w:bidi="ru-RU"/>
        </w:rPr>
      </w:pPr>
      <w:r w:rsidRPr="009856DB">
        <w:rPr>
          <w:rFonts w:ascii="GHEA Grapalat" w:hAnsi="GHEA Grapalat"/>
          <w:sz w:val="24"/>
          <w:szCs w:val="24"/>
          <w:lang w:eastAsia="ru-RU" w:bidi="ru-RU"/>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5109A5" w:rsidRPr="009856DB" w:rsidRDefault="005109A5" w:rsidP="005109A5">
      <w:pPr>
        <w:shd w:val="clear" w:color="auto" w:fill="FFFFFF"/>
        <w:spacing w:after="0" w:line="240" w:lineRule="auto"/>
        <w:jc w:val="both"/>
        <w:rPr>
          <w:rFonts w:ascii="GHEA Grapalat" w:hAnsi="GHEA Grapalat"/>
          <w:sz w:val="18"/>
          <w:szCs w:val="18"/>
          <w:lang w:eastAsia="ru-RU" w:bidi="ru-RU"/>
        </w:rPr>
      </w:pPr>
      <w:r w:rsidRPr="009856DB">
        <w:rPr>
          <w:rFonts w:ascii="GHEA Grapalat" w:hAnsi="GHEA Grapalat"/>
          <w:sz w:val="18"/>
          <w:szCs w:val="18"/>
          <w:lang w:eastAsia="ru-RU" w:bidi="ru-RU"/>
        </w:rPr>
        <w:t>расчетный счет</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b/>
          <w:bCs/>
          <w:sz w:val="24"/>
          <w:szCs w:val="24"/>
          <w:lang w:eastAsia="ru-RU" w:bidi="ru-RU"/>
        </w:rPr>
        <w:t xml:space="preserve">3. </w:t>
      </w:r>
      <w:r w:rsidRPr="009856DB">
        <w:rPr>
          <w:rFonts w:ascii="GHEA Grapalat" w:hAnsi="GHEA Grapalat"/>
          <w:sz w:val="24"/>
          <w:szCs w:val="24"/>
          <w:lang w:eastAsia="ru-RU" w:bidi="ru-RU"/>
        </w:rPr>
        <w:t>Настоящая гарантия является безотзывной.</w:t>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5. Гарантия действует со дня вступления в силу договора N________________________ заключаемого  между  бенефициаром и принципалом    </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val="hy-AM" w:eastAsia="ru-RU" w:bidi="ru-RU"/>
        </w:rPr>
      </w:pPr>
      <w:r w:rsidRPr="009856DB">
        <w:rPr>
          <w:rFonts w:ascii="GHEA Grapalat" w:hAnsi="GHEA Grapalat"/>
          <w:sz w:val="24"/>
          <w:szCs w:val="24"/>
          <w:lang w:eastAsia="ru-RU" w:bidi="ru-RU"/>
        </w:rPr>
        <w:t>и  действует в</w:t>
      </w:r>
      <w:r w:rsidRPr="009856DB">
        <w:rPr>
          <w:rFonts w:ascii="GHEA Grapalat" w:eastAsia="Times New Roman" w:hAnsi="GHEA Grapalat" w:cs="Times New Roman"/>
          <w:sz w:val="24"/>
          <w:szCs w:val="24"/>
          <w:lang w:eastAsia="ru-RU" w:bidi="ru-RU"/>
        </w:rPr>
        <w:t>ключительно</w:t>
      </w:r>
      <w:r w:rsidRPr="009856DB">
        <w:rPr>
          <w:rFonts w:ascii="GHEA Grapalat" w:hAnsi="GHEA Grapalat"/>
          <w:sz w:val="24"/>
          <w:szCs w:val="24"/>
          <w:lang w:eastAsia="ru-RU" w:bidi="ru-RU"/>
        </w:rPr>
        <w:t xml:space="preserve">до девяностого рабочего дняследующего за днем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val="hy-AM" w:eastAsia="ru-RU" w:bidi="ru-RU"/>
        </w:rPr>
      </w:pPr>
    </w:p>
    <w:p w:rsidR="005109A5" w:rsidRPr="009856DB" w:rsidRDefault="005109A5" w:rsidP="005109A5">
      <w:pPr>
        <w:shd w:val="clear" w:color="auto" w:fill="FFFFFF"/>
        <w:spacing w:before="100" w:beforeAutospacing="1" w:after="100" w:afterAutospacing="1" w:line="240" w:lineRule="auto"/>
        <w:contextualSpacing/>
        <w:jc w:val="center"/>
        <w:rPr>
          <w:rFonts w:ascii="Times New Roman" w:hAnsi="Times New Roman"/>
          <w:sz w:val="24"/>
          <w:szCs w:val="24"/>
          <w:lang w:eastAsia="ru-RU" w:bidi="ru-RU"/>
        </w:rPr>
      </w:pPr>
      <w:r w:rsidRPr="009856DB">
        <w:rPr>
          <w:rFonts w:ascii="GHEA Grapalat" w:hAnsi="GHEA Grapalat"/>
          <w:sz w:val="24"/>
          <w:szCs w:val="24"/>
          <w:lang w:val="hy-AM" w:eastAsia="ru-RU" w:bidi="ru-RU"/>
        </w:rPr>
        <w:t>--------------------------------------------------------</w:t>
      </w:r>
      <w:r w:rsidRPr="009856DB">
        <w:rPr>
          <w:rFonts w:ascii="GHEA Grapalat" w:hAnsi="GHEA Grapalat"/>
          <w:sz w:val="24"/>
          <w:szCs w:val="24"/>
          <w:lang w:eastAsia="ru-RU" w:bidi="ru-RU"/>
        </w:rPr>
        <w:t>------------------</w:t>
      </w:r>
      <w:r w:rsidRPr="009856DB">
        <w:rPr>
          <w:rFonts w:ascii="GHEA Grapalat" w:hAnsi="GHEA Grapalat"/>
          <w:sz w:val="24"/>
          <w:szCs w:val="24"/>
          <w:lang w:val="hy-AM" w:eastAsia="ru-RU" w:bidi="ru-RU"/>
        </w:rPr>
        <w:t>----------------------</w:t>
      </w:r>
      <w:r w:rsidRPr="009856DB">
        <w:rPr>
          <w:rFonts w:ascii="Times New Roman" w:hAnsi="Times New Roman"/>
          <w:sz w:val="24"/>
          <w:szCs w:val="24"/>
          <w:lang w:val="hy-AM" w:eastAsia="ru-RU" w:bidi="ru-RU"/>
        </w:rPr>
        <w:t>.</w:t>
      </w:r>
      <w:r w:rsidRPr="009856DB">
        <w:rPr>
          <w:rFonts w:ascii="GHEA Grapalat" w:eastAsia="Times New Roman" w:hAnsi="GHEA Grapalat" w:cs="Times New Roman"/>
          <w:sz w:val="16"/>
          <w:szCs w:val="16"/>
          <w:lang w:eastAsia="ru-RU" w:bidi="ru-RU"/>
        </w:rPr>
        <w:t xml:space="preserve"> крайний  срок</w:t>
      </w:r>
      <w:r w:rsidRPr="009856DB">
        <w:rPr>
          <w:rFonts w:ascii="GHEA Grapalat" w:hAnsi="GHEA Grapalat"/>
          <w:sz w:val="16"/>
          <w:szCs w:val="16"/>
          <w:lang w:eastAsia="ru-RU" w:bidi="ru-RU"/>
        </w:rPr>
        <w:t xml:space="preserve"> выполнения работ</w:t>
      </w:r>
      <w:r w:rsidRPr="009856DB">
        <w:rPr>
          <w:rFonts w:ascii="GHEA Grapalat" w:eastAsia="Times New Roman" w:hAnsi="GHEA Grapalat" w:cs="Times New Roman"/>
          <w:sz w:val="16"/>
          <w:szCs w:val="16"/>
          <w:lang w:eastAsia="ru-RU" w:bidi="ru-RU"/>
        </w:rPr>
        <w:t>, предусмотренный заключаемым договором</w:t>
      </w:r>
    </w:p>
    <w:p w:rsidR="005109A5" w:rsidRPr="009856DB" w:rsidRDefault="005109A5" w:rsidP="005109A5">
      <w:pPr>
        <w:shd w:val="clear" w:color="auto" w:fill="FFFFFF"/>
        <w:spacing w:before="100" w:beforeAutospacing="1" w:after="100" w:afterAutospacing="1" w:line="240" w:lineRule="auto"/>
        <w:contextualSpacing/>
        <w:jc w:val="center"/>
        <w:rPr>
          <w:rFonts w:ascii="Times New Roman" w:hAnsi="Times New Roman"/>
          <w:sz w:val="24"/>
          <w:szCs w:val="24"/>
          <w:lang w:eastAsia="ru-RU" w:bidi="ru-RU"/>
        </w:rPr>
      </w:pP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eastAsia="Times New Roman" w:hAnsi="GHEA Grapalat" w:cs="Times New Roman"/>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6. Бенефициар предъявляет требование лицу, выдающему гарантию, в письменной форме. К требованию прилагаются следующие документы:</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before="100" w:beforeAutospacing="1" w:after="100" w:afterAutospacing="1" w:line="240" w:lineRule="auto"/>
        <w:ind w:firstLine="374"/>
        <w:contextualSpacing/>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1) копии заключенного договора N_____________________, включая </w:t>
      </w:r>
    </w:p>
    <w:p w:rsidR="005109A5" w:rsidRPr="009856DB" w:rsidRDefault="005109A5" w:rsidP="005109A5">
      <w:pPr>
        <w:shd w:val="clear" w:color="auto" w:fill="FFFFFF"/>
        <w:spacing w:before="100" w:beforeAutospacing="1" w:after="100" w:afterAutospacing="1" w:line="240" w:lineRule="auto"/>
        <w:contextualSpacing/>
        <w:jc w:val="both"/>
        <w:rPr>
          <w:rFonts w:ascii="GHEA Grapalat" w:hAnsi="GHEA Grapalat"/>
          <w:sz w:val="18"/>
          <w:szCs w:val="18"/>
          <w:lang w:eastAsia="ru-RU" w:bidi="ru-RU"/>
        </w:rPr>
      </w:pPr>
      <w:r w:rsidRPr="009856DB">
        <w:rPr>
          <w:rFonts w:ascii="GHEA Grapalat" w:hAnsi="GHEA Grapalat"/>
          <w:sz w:val="18"/>
          <w:szCs w:val="18"/>
          <w:lang w:eastAsia="ru-RU" w:bidi="ru-RU"/>
        </w:rPr>
        <w:t>номер заключаемого договара</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копии внесенных  в него изменений, дополнительных соглашений,</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9856DB">
          <w:rPr>
            <w:rFonts w:ascii="GHEA Grapalat" w:eastAsia="Times New Roman" w:hAnsi="GHEA Grapalat" w:cs="Times New Roman"/>
            <w:color w:val="0000FF"/>
            <w:sz w:val="20"/>
            <w:szCs w:val="20"/>
            <w:u w:val="single"/>
            <w:lang w:val="hy-AM" w:eastAsia="ru-RU" w:bidi="ru-RU"/>
          </w:rPr>
          <w:t>www.procurement.am</w:t>
        </w:r>
      </w:hyperlink>
      <w:r w:rsidRPr="009856DB">
        <w:rPr>
          <w:rFonts w:ascii="GHEA Grapalat" w:hAnsi="GHEA Grapalat"/>
          <w:sz w:val="24"/>
          <w:szCs w:val="24"/>
          <w:lang w:eastAsia="ru-RU" w:bidi="ru-RU"/>
        </w:rPr>
        <w:t xml:space="preserve"> .</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8.Лицо, выдающее гарантию, отклоняет требование бенефициара, если:</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1) требование или прилагаемые документы не соответствуют условиям настоящей гарантии,</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2) требование представлено по истечении срока, установленного гарантией.</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109A5" w:rsidRPr="009856DB" w:rsidRDefault="005109A5" w:rsidP="005109A5">
      <w:pPr>
        <w:shd w:val="clear" w:color="auto" w:fill="FFFFFF"/>
        <w:spacing w:after="0" w:line="240" w:lineRule="auto"/>
        <w:ind w:firstLine="375"/>
        <w:rPr>
          <w:rFonts w:ascii="GHEA Grapalat" w:hAnsi="GHEA Grapalat"/>
          <w:sz w:val="24"/>
          <w:szCs w:val="24"/>
          <w:lang w:eastAsia="ru-RU" w:bidi="ru-RU"/>
        </w:rPr>
      </w:pPr>
      <w:r w:rsidRPr="009856DB">
        <w:rPr>
          <w:rFonts w:ascii="GHEA Grapalat" w:hAnsi="GHEA Grapalat"/>
          <w:sz w:val="24"/>
          <w:szCs w:val="24"/>
          <w:lang w:eastAsia="ru-RU" w:bidi="ru-RU"/>
        </w:rPr>
        <w:t xml:space="preserve"> 10. К настоящей гарантии применяются соответствующие положения Гражданского кодекса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r w:rsidRPr="009856DB">
        <w:rPr>
          <w:rFonts w:ascii="GHEA Grapalat" w:hAnsi="GHEA Grapalat"/>
          <w:sz w:val="24"/>
          <w:szCs w:val="24"/>
          <w:lang w:eastAsia="ru-RU" w:bidi="ru-RU"/>
        </w:rPr>
        <w:t>12. 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   -------------.</w:t>
      </w:r>
    </w:p>
    <w:p w:rsidR="005109A5" w:rsidRPr="009856DB" w:rsidRDefault="005109A5" w:rsidP="005109A5">
      <w:pPr>
        <w:shd w:val="clear" w:color="auto" w:fill="FFFFFF"/>
        <w:spacing w:after="0" w:line="240" w:lineRule="auto"/>
        <w:ind w:firstLine="375"/>
        <w:rPr>
          <w:rFonts w:ascii="GHEA Grapalat" w:hAnsi="GHEA Grapalat"/>
          <w:sz w:val="16"/>
          <w:szCs w:val="16"/>
          <w:lang w:eastAsia="ru-RU" w:bidi="ru-RU"/>
        </w:rPr>
      </w:pPr>
      <w:r w:rsidRPr="009856DB">
        <w:rPr>
          <w:rFonts w:ascii="GHEA Grapalat" w:hAnsi="GHEA Grapalat"/>
          <w:sz w:val="16"/>
          <w:szCs w:val="16"/>
          <w:lang w:eastAsia="ru-RU" w:bidi="ru-RU"/>
        </w:rPr>
        <w:t>код процедуры</w:t>
      </w:r>
    </w:p>
    <w:p w:rsidR="005109A5" w:rsidRPr="009856DB" w:rsidRDefault="005109A5" w:rsidP="005109A5">
      <w:pPr>
        <w:shd w:val="clear" w:color="auto" w:fill="FFFFFF"/>
        <w:spacing w:after="0" w:line="240" w:lineRule="auto"/>
        <w:ind w:firstLine="375"/>
        <w:jc w:val="both"/>
        <w:rPr>
          <w:rFonts w:ascii="GHEA Grapalat" w:hAnsi="GHEA Grapalat"/>
          <w:sz w:val="24"/>
          <w:szCs w:val="24"/>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u w:val="single"/>
          <w:lang w:val="hy-AM" w:eastAsia="ru-RU" w:bidi="ru-RU"/>
        </w:rPr>
      </w:pPr>
      <w:r w:rsidRPr="009856DB">
        <w:rPr>
          <w:rFonts w:ascii="GHEA Grapalat" w:eastAsia="Times New Roman" w:hAnsi="GHEA Grapalat" w:cs="Times New Roman"/>
          <w:sz w:val="20"/>
          <w:szCs w:val="20"/>
          <w:lang w:val="hy-AM" w:eastAsia="ru-RU" w:bidi="ru-RU"/>
        </w:rPr>
        <w:t>Руководитель исполнительного органа</w:t>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p>
    <w:p w:rsidR="005109A5" w:rsidRPr="009856DB" w:rsidRDefault="005109A5" w:rsidP="005109A5">
      <w:pPr>
        <w:shd w:val="clear" w:color="auto" w:fill="FFFFFF"/>
        <w:spacing w:after="0" w:line="240" w:lineRule="auto"/>
        <w:ind w:firstLine="375"/>
        <w:jc w:val="both"/>
        <w:rPr>
          <w:rFonts w:ascii="GHEA Grapalat" w:eastAsia="Times New Roman" w:hAnsi="GHEA Grapalat" w:cs="Times New Roman"/>
          <w:sz w:val="20"/>
          <w:szCs w:val="20"/>
          <w:lang w:val="hy-AM" w:eastAsia="ru-RU" w:bidi="ru-RU"/>
        </w:rPr>
      </w:pP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r w:rsidRPr="009856DB">
        <w:rPr>
          <w:rFonts w:ascii="GHEA Grapalat" w:eastAsia="Times New Roman" w:hAnsi="GHEA Grapalat" w:cs="Times New Roman"/>
          <w:sz w:val="20"/>
          <w:szCs w:val="20"/>
          <w:u w:val="single"/>
          <w:lang w:val="hy-AM" w:eastAsia="ru-RU" w:bidi="ru-RU"/>
        </w:rPr>
        <w:tab/>
      </w:r>
    </w:p>
    <w:p w:rsidR="005109A5" w:rsidRPr="009856DB" w:rsidRDefault="005109A5" w:rsidP="005109A5">
      <w:pPr>
        <w:shd w:val="clear" w:color="auto" w:fill="FFFFFF"/>
        <w:spacing w:after="0" w:line="240" w:lineRule="auto"/>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Sylfaen"/>
          <w:sz w:val="24"/>
          <w:szCs w:val="24"/>
          <w:vertAlign w:val="superscript"/>
          <w:lang w:eastAsia="ru-RU" w:bidi="ru-RU"/>
        </w:rPr>
        <w:t>число, месяц, год</w:t>
      </w:r>
    </w:p>
    <w:p w:rsidR="005109A5" w:rsidRPr="009856DB" w:rsidRDefault="005109A5" w:rsidP="005109A5">
      <w:pPr>
        <w:shd w:val="clear" w:color="auto" w:fill="FFFFFF"/>
        <w:spacing w:after="0" w:line="240" w:lineRule="auto"/>
        <w:ind w:firstLine="375"/>
        <w:jc w:val="both"/>
        <w:rPr>
          <w:rFonts w:ascii="GHEA Grapalat" w:hAnsi="GHEA Grapalat"/>
          <w:color w:val="FF0000"/>
          <w:sz w:val="24"/>
          <w:szCs w:val="24"/>
          <w:lang w:val="hy-AM"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240" w:lineRule="auto"/>
        <w:ind w:left="567" w:right="565"/>
        <w:jc w:val="center"/>
        <w:rPr>
          <w:rFonts w:ascii="GHEA Grapalat" w:eastAsia="Times New Roman" w:hAnsi="GHEA Grapalat" w:cs="Times New Roman"/>
          <w:b/>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spacing w:line="360" w:lineRule="auto"/>
        <w:ind w:firstLine="567"/>
        <w:jc w:val="right"/>
        <w:rPr>
          <w:rFonts w:ascii="GHEA Grapalat" w:eastAsia="Times New Roman" w:hAnsi="GHEA Grapalat" w:cs="Sylfaen"/>
          <w:b/>
          <w:sz w:val="24"/>
          <w:szCs w:val="24"/>
          <w:lang w:eastAsia="ru-RU" w:bidi="ru-RU"/>
        </w:rPr>
      </w:pPr>
      <w:r w:rsidRPr="009856DB">
        <w:rPr>
          <w:rFonts w:ascii="GHEA Grapalat" w:eastAsia="Times New Roman" w:hAnsi="GHEA Grapalat" w:cs="Times New Roman"/>
          <w:b/>
          <w:sz w:val="24"/>
          <w:szCs w:val="24"/>
          <w:lang w:eastAsia="ru-RU" w:bidi="ru-RU"/>
        </w:rPr>
        <w:lastRenderedPageBreak/>
        <w:t>Приложение №7</w:t>
      </w:r>
      <w:r w:rsidRPr="009856DB">
        <w:rPr>
          <w:rFonts w:ascii="GHEA Grapalat" w:eastAsia="Times New Roman" w:hAnsi="GHEA Grapalat" w:cs="Sylfaen"/>
          <w:b/>
          <w:sz w:val="24"/>
          <w:szCs w:val="24"/>
          <w:vertAlign w:val="superscript"/>
          <w:lang w:eastAsia="ru-RU" w:bidi="ru-RU"/>
        </w:rPr>
        <w:footnoteReference w:customMarkFollows="1" w:id="17"/>
        <w:t>25</w:t>
      </w:r>
    </w:p>
    <w:p w:rsidR="001E75E5" w:rsidRPr="009856DB" w:rsidRDefault="005109A5" w:rsidP="00216F14">
      <w:pPr>
        <w:widowControl w:val="0"/>
        <w:spacing w:line="240" w:lineRule="auto"/>
        <w:ind w:left="567" w:right="565"/>
        <w:jc w:val="right"/>
        <w:rPr>
          <w:rFonts w:ascii="GHEA Grapalat" w:eastAsia="Times New Roman" w:hAnsi="GHEA Grapalat" w:cs="Courier New"/>
          <w:i/>
          <w:sz w:val="20"/>
          <w:szCs w:val="20"/>
          <w:lang w:eastAsia="ru-RU" w:bidi="ru-RU"/>
        </w:rPr>
      </w:pPr>
      <w:r w:rsidRPr="009856DB">
        <w:rPr>
          <w:rFonts w:ascii="GHEA Grapalat" w:eastAsia="Times New Roman" w:hAnsi="GHEA Grapalat" w:cs="Times New Roman"/>
          <w:b/>
          <w:sz w:val="24"/>
          <w:szCs w:val="24"/>
          <w:lang w:eastAsia="ru-RU" w:bidi="ru-RU"/>
        </w:rPr>
        <w:t xml:space="preserve">к Приглашению на </w:t>
      </w:r>
      <w:r w:rsidR="001E75E5" w:rsidRPr="009856DB">
        <w:rPr>
          <w:rFonts w:ascii="GHEA Grapalat" w:hAnsi="GHEA Grapalat"/>
          <w:sz w:val="18"/>
          <w:szCs w:val="18"/>
        </w:rPr>
        <w:t>ОТКРЫТОМ КОНКУРСЕ</w:t>
      </w:r>
      <w:r w:rsidR="001E75E5" w:rsidRPr="009856DB">
        <w:rPr>
          <w:rFonts w:ascii="GHEA Grapalat" w:eastAsia="Times New Roman" w:hAnsi="GHEA Grapalat" w:cs="Courier New"/>
          <w:i/>
          <w:sz w:val="20"/>
          <w:szCs w:val="20"/>
          <w:lang w:eastAsia="ru-RU" w:bidi="ru-RU"/>
        </w:rPr>
        <w:t xml:space="preserve"> </w:t>
      </w:r>
    </w:p>
    <w:p w:rsidR="005109A5" w:rsidRPr="009856DB" w:rsidRDefault="002A4B34" w:rsidP="00216F14">
      <w:pPr>
        <w:widowControl w:val="0"/>
        <w:spacing w:line="240" w:lineRule="auto"/>
        <w:ind w:left="567" w:right="565"/>
        <w:jc w:val="right"/>
        <w:rPr>
          <w:rFonts w:ascii="Sylfaen" w:eastAsia="Times New Roman" w:hAnsi="Sylfaen" w:cs="Times New Roman"/>
          <w:b/>
          <w:sz w:val="20"/>
          <w:szCs w:val="20"/>
          <w:u w:val="single"/>
          <w:lang w:eastAsia="ru-RU" w:bidi="ru-RU"/>
        </w:rPr>
      </w:pPr>
      <w:r w:rsidRPr="009856DB">
        <w:rPr>
          <w:rFonts w:ascii="GHEA Grapalat" w:eastAsia="Times New Roman" w:hAnsi="GHEA Grapalat" w:cs="Courier New"/>
          <w:i/>
          <w:sz w:val="20"/>
          <w:szCs w:val="20"/>
          <w:lang w:eastAsia="ru-RU" w:bidi="ru-RU"/>
        </w:rPr>
        <w:t xml:space="preserve">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p>
    <w:p w:rsidR="001E75E5" w:rsidRPr="009856DB" w:rsidRDefault="001E75E5" w:rsidP="00216F14">
      <w:pPr>
        <w:widowControl w:val="0"/>
        <w:spacing w:line="240" w:lineRule="auto"/>
        <w:ind w:left="567" w:right="565"/>
        <w:jc w:val="right"/>
        <w:rPr>
          <w:rFonts w:ascii="GHEA Grapalat" w:eastAsia="Times New Roman" w:hAnsi="GHEA Grapalat" w:cs="Times New Roman"/>
          <w:sz w:val="24"/>
          <w:szCs w:val="24"/>
          <w:lang w:eastAsia="ru-RU" w:bidi="ru-RU"/>
        </w:rPr>
      </w:pPr>
    </w:p>
    <w:p w:rsidR="005109A5" w:rsidRPr="009856DB" w:rsidRDefault="005109A5" w:rsidP="005109A5">
      <w:pPr>
        <w:widowControl w:val="0"/>
        <w:spacing w:line="360"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ДОГОВОР ГОСУДАРСТВЕННОЙ ЗАКУПКИ НА ВЫПОЛНЕНИЕ ПОДРЯДНЫХ РАБОТ ДЛЯ НУЖД ГОСУДАРСТВА</w:t>
      </w:r>
    </w:p>
    <w:p w:rsidR="005109A5" w:rsidRPr="009856DB" w:rsidRDefault="005109A5" w:rsidP="005109A5">
      <w:pPr>
        <w:widowControl w:val="0"/>
        <w:spacing w:line="360" w:lineRule="auto"/>
        <w:ind w:firstLine="567"/>
        <w:jc w:val="center"/>
        <w:rPr>
          <w:rFonts w:ascii="GHEA Grapalat" w:eastAsia="Times New Roman" w:hAnsi="GHEA Grapalat" w:cs="Times New Roman"/>
          <w:b/>
          <w:sz w:val="24"/>
          <w:szCs w:val="24"/>
          <w:lang w:val="en-US" w:eastAsia="ru-RU" w:bidi="ru-RU"/>
        </w:rPr>
      </w:pPr>
      <w:r w:rsidRPr="009856DB">
        <w:rPr>
          <w:rFonts w:ascii="GHEA Grapalat" w:eastAsia="Times New Roman" w:hAnsi="GHEA Grapalat" w:cs="Times New Roman"/>
          <w:b/>
          <w:sz w:val="24"/>
          <w:szCs w:val="24"/>
          <w:lang w:eastAsia="ru-RU" w:bidi="ru-RU"/>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5109A5" w:rsidRPr="009856DB" w:rsidTr="00E871B1">
        <w:tc>
          <w:tcPr>
            <w:tcW w:w="4503" w:type="dxa"/>
          </w:tcPr>
          <w:p w:rsidR="005109A5" w:rsidRPr="009856DB" w:rsidRDefault="005109A5" w:rsidP="005109A5">
            <w:pPr>
              <w:widowControl w:val="0"/>
              <w:tabs>
                <w:tab w:val="left" w:pos="720"/>
                <w:tab w:val="left" w:pos="1440"/>
                <w:tab w:val="left" w:pos="8865"/>
              </w:tabs>
              <w:spacing w:line="360" w:lineRule="auto"/>
              <w:ind w:firstLine="567"/>
              <w:jc w:val="both"/>
              <w:rPr>
                <w:rFonts w:ascii="GHEA Grapalat" w:hAnsi="GHEA Grapalat"/>
                <w:sz w:val="24"/>
                <w:szCs w:val="24"/>
                <w:lang w:val="en-US"/>
              </w:rPr>
            </w:pPr>
            <w:r w:rsidRPr="009856DB">
              <w:rPr>
                <w:rFonts w:ascii="GHEA Grapalat" w:hAnsi="GHEA Grapalat"/>
                <w:sz w:val="24"/>
                <w:szCs w:val="24"/>
              </w:rPr>
              <w:t xml:space="preserve">г. </w:t>
            </w:r>
          </w:p>
        </w:tc>
        <w:tc>
          <w:tcPr>
            <w:tcW w:w="4784" w:type="dxa"/>
          </w:tcPr>
          <w:p w:rsidR="005109A5" w:rsidRPr="009856DB" w:rsidRDefault="005109A5" w:rsidP="005109A5">
            <w:pPr>
              <w:widowControl w:val="0"/>
              <w:tabs>
                <w:tab w:val="left" w:pos="456"/>
                <w:tab w:val="left" w:pos="1451"/>
                <w:tab w:val="left" w:pos="2271"/>
                <w:tab w:val="left" w:pos="8865"/>
              </w:tabs>
              <w:spacing w:line="360" w:lineRule="auto"/>
              <w:ind w:firstLine="33"/>
              <w:jc w:val="right"/>
              <w:rPr>
                <w:rFonts w:ascii="GHEA Grapalat" w:hAnsi="GHEA Grapalat" w:cs="Sylfaen"/>
                <w:sz w:val="24"/>
                <w:szCs w:val="24"/>
                <w:lang w:val="en-US"/>
              </w:rPr>
            </w:pPr>
            <w:r w:rsidRPr="009856DB">
              <w:rPr>
                <w:rFonts w:ascii="GHEA Grapalat" w:hAnsi="GHEA Grapalat"/>
                <w:sz w:val="24"/>
                <w:szCs w:val="24"/>
              </w:rPr>
              <w:t>"</w:t>
            </w:r>
            <w:r w:rsidRPr="009856DB">
              <w:rPr>
                <w:rFonts w:ascii="GHEA Grapalat" w:hAnsi="GHEA Grapalat"/>
                <w:sz w:val="24"/>
                <w:szCs w:val="24"/>
                <w:lang w:val="en-US"/>
              </w:rPr>
              <w:tab/>
            </w:r>
            <w:r w:rsidRPr="009856DB">
              <w:rPr>
                <w:rFonts w:ascii="GHEA Grapalat" w:hAnsi="GHEA Grapalat"/>
                <w:sz w:val="24"/>
                <w:szCs w:val="24"/>
              </w:rPr>
              <w:t>"</w:t>
            </w:r>
            <w:r w:rsidRPr="009856DB">
              <w:rPr>
                <w:rFonts w:ascii="GHEA Grapalat" w:hAnsi="GHEA Grapalat"/>
                <w:sz w:val="24"/>
                <w:szCs w:val="24"/>
                <w:lang w:val="en-US"/>
              </w:rPr>
              <w:tab/>
            </w:r>
            <w:r w:rsidRPr="009856DB">
              <w:rPr>
                <w:rFonts w:ascii="GHEA Grapalat" w:hAnsi="GHEA Grapalat"/>
                <w:sz w:val="24"/>
                <w:szCs w:val="24"/>
              </w:rPr>
              <w:t>20</w:t>
            </w:r>
            <w:r w:rsidRPr="009856DB">
              <w:rPr>
                <w:rFonts w:ascii="GHEA Grapalat" w:hAnsi="GHEA Grapalat"/>
                <w:sz w:val="24"/>
                <w:szCs w:val="24"/>
                <w:lang w:val="en-US"/>
              </w:rPr>
              <w:tab/>
            </w:r>
            <w:r w:rsidRPr="009856DB">
              <w:rPr>
                <w:rFonts w:ascii="GHEA Grapalat" w:hAnsi="GHEA Grapalat"/>
                <w:sz w:val="24"/>
                <w:szCs w:val="24"/>
              </w:rPr>
              <w:t>г.</w:t>
            </w:r>
          </w:p>
        </w:tc>
      </w:tr>
    </w:tbl>
    <w:p w:rsidR="005109A5" w:rsidRPr="009856DB" w:rsidRDefault="005109A5" w:rsidP="005109A5">
      <w:pPr>
        <w:widowControl w:val="0"/>
        <w:spacing w:line="36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spacing w:line="36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5109A5" w:rsidRPr="009856DB" w:rsidRDefault="005109A5" w:rsidP="005109A5">
      <w:pPr>
        <w:widowControl w:val="0"/>
        <w:spacing w:line="360" w:lineRule="auto"/>
        <w:ind w:firstLine="567"/>
        <w:jc w:val="both"/>
        <w:rPr>
          <w:rFonts w:ascii="GHEA Grapalat" w:eastAsia="Times New Roman" w:hAnsi="GHEA Grapalat" w:cs="Times New Roman"/>
          <w:b/>
          <w:sz w:val="24"/>
          <w:szCs w:val="24"/>
          <w:lang w:eastAsia="ru-RU" w:bidi="ru-RU"/>
        </w:rPr>
      </w:pPr>
    </w:p>
    <w:p w:rsidR="005109A5" w:rsidRPr="009856DB" w:rsidRDefault="005109A5" w:rsidP="005109A5">
      <w:pPr>
        <w:widowControl w:val="0"/>
        <w:spacing w:line="36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1. ПРЕДМЕТ ДОГОВОРА</w:t>
      </w:r>
    </w:p>
    <w:p w:rsidR="005109A5" w:rsidRPr="009856DB" w:rsidRDefault="005109A5" w:rsidP="005109A5">
      <w:pPr>
        <w:spacing w:after="0" w:line="240" w:lineRule="auto"/>
        <w:ind w:firstLine="708"/>
        <w:jc w:val="both"/>
        <w:rPr>
          <w:rFonts w:ascii="GHEA Grapalat" w:eastAsia="Times New Roman" w:hAnsi="GHEA Grapalat" w:cs="Times New Roman"/>
          <w:spacing w:val="2"/>
          <w:sz w:val="24"/>
          <w:szCs w:val="24"/>
          <w:lang w:eastAsia="ru-RU" w:bidi="ru-RU"/>
        </w:rPr>
      </w:pPr>
      <w:r w:rsidRPr="009856DB">
        <w:rPr>
          <w:rFonts w:ascii="GHEA Grapalat" w:eastAsia="Times New Roman" w:hAnsi="GHEA Grapalat" w:cs="Times New Roman"/>
          <w:sz w:val="24"/>
          <w:szCs w:val="24"/>
          <w:lang w:eastAsia="ru-RU" w:bidi="ru-RU"/>
        </w:rPr>
        <w:t>1.1.</w:t>
      </w:r>
      <w:r w:rsidRPr="009856DB">
        <w:rPr>
          <w:rFonts w:ascii="GHEA Grapalat" w:eastAsia="Times New Roman" w:hAnsi="GHEA Grapalat" w:cs="Times New Roman"/>
          <w:sz w:val="24"/>
          <w:szCs w:val="24"/>
          <w:lang w:eastAsia="ru-RU" w:bidi="ru-RU"/>
        </w:rPr>
        <w:tab/>
        <w:t>Подрядчик обязуется в установленном настоящим Договором порядке,предусмотренных объемах, форме и сроках выполнять предусмотренные объемной ведомостью- сметой,</w:t>
      </w:r>
      <w:r w:rsidRPr="009856DB">
        <w:rPr>
          <w:rFonts w:ascii="GHEA Grapalat" w:eastAsia="Times New Roman" w:hAnsi="GHEA Grapalat" w:cs="Times New Roman"/>
          <w:spacing w:val="6"/>
          <w:sz w:val="24"/>
          <w:szCs w:val="24"/>
          <w:lang w:eastAsia="ru-RU" w:bidi="ru-RU"/>
        </w:rPr>
        <w:t xml:space="preserve"> установленной Приложением № 1 к настоящему Договору</w:t>
      </w:r>
    </w:p>
    <w:p w:rsidR="005109A5" w:rsidRPr="009856DB" w:rsidRDefault="005109A5" w:rsidP="005109A5">
      <w:pPr>
        <w:widowControl w:val="0"/>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(далее — договор), _____________________________________________________</w:t>
      </w:r>
    </w:p>
    <w:p w:rsidR="005109A5" w:rsidRPr="009856DB" w:rsidRDefault="005109A5" w:rsidP="005109A5">
      <w:pPr>
        <w:widowControl w:val="0"/>
        <w:spacing w:line="360" w:lineRule="auto"/>
        <w:ind w:left="4536"/>
        <w:jc w:val="both"/>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Наименование работ</w:t>
      </w:r>
    </w:p>
    <w:p w:rsidR="005109A5" w:rsidRPr="009856DB" w:rsidRDefault="005109A5" w:rsidP="005109A5">
      <w:pPr>
        <w:widowControl w:val="0"/>
        <w:spacing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работы (далее — работа), а Заказчик обязуется принимать выполненную работу и платить за нее.</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1.2.</w:t>
      </w:r>
      <w:r w:rsidRPr="009856DB">
        <w:rPr>
          <w:rFonts w:ascii="GHEA Grapalat" w:eastAsia="Times New Roman" w:hAnsi="GHEA Grapalat" w:cs="Times New Roman"/>
          <w:sz w:val="24"/>
          <w:szCs w:val="24"/>
          <w:lang w:eastAsia="ru-RU" w:bidi="ru-RU"/>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w:t>
      </w:r>
      <w:r w:rsidRPr="009856DB">
        <w:rPr>
          <w:rFonts w:ascii="GHEA Grapalat" w:eastAsia="Times New Roman" w:hAnsi="GHEA Grapalat" w:cs="Times New Roman"/>
          <w:sz w:val="24"/>
          <w:szCs w:val="24"/>
          <w:lang w:eastAsia="ru-RU" w:bidi="ru-RU"/>
        </w:rPr>
        <w:lastRenderedPageBreak/>
        <w:t>составляющей неотъемлемую часть договора объемной ведомостью-</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сметой работы.</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pacing w:val="6"/>
          <w:sz w:val="24"/>
          <w:szCs w:val="24"/>
          <w:lang w:eastAsia="ru-RU" w:bidi="ru-RU"/>
        </w:rPr>
      </w:pPr>
      <w:r w:rsidRPr="009856DB">
        <w:rPr>
          <w:rFonts w:ascii="GHEA Grapalat" w:eastAsia="Times New Roman" w:hAnsi="GHEA Grapalat" w:cs="Times New Roman"/>
          <w:sz w:val="24"/>
          <w:szCs w:val="24"/>
          <w:lang w:eastAsia="ru-RU" w:bidi="ru-RU"/>
        </w:rPr>
        <w:t>1.3.</w:t>
      </w:r>
      <w:r w:rsidRPr="009856DB">
        <w:rPr>
          <w:rFonts w:ascii="GHEA Grapalat" w:eastAsia="Times New Roman" w:hAnsi="GHEA Grapalat" w:cs="Times New Roman"/>
          <w:spacing w:val="6"/>
          <w:sz w:val="24"/>
          <w:szCs w:val="24"/>
          <w:lang w:eastAsia="ru-RU" w:bidi="ru-RU"/>
        </w:rPr>
        <w:tab/>
        <w:t>Предусмотренные договором работы начинаются после вступления</w:t>
      </w:r>
      <w:r w:rsidRPr="009856DB">
        <w:rPr>
          <w:rFonts w:ascii="Courier New" w:eastAsia="Times New Roman" w:hAnsi="Courier New" w:cs="Courier New"/>
          <w:spacing w:val="6"/>
          <w:sz w:val="24"/>
          <w:szCs w:val="24"/>
          <w:lang w:val="en-US" w:eastAsia="ru-RU" w:bidi="ru-RU"/>
        </w:rPr>
        <w:t> </w:t>
      </w:r>
      <w:r w:rsidRPr="009856DB">
        <w:rPr>
          <w:rFonts w:ascii="GHEA Grapalat" w:eastAsia="Times New Roman" w:hAnsi="GHEA Grapalat" w:cs="Times New Roman"/>
          <w:spacing w:val="6"/>
          <w:sz w:val="24"/>
          <w:szCs w:val="24"/>
          <w:lang w:eastAsia="ru-RU" w:bidi="ru-RU"/>
        </w:rPr>
        <w:t>договора в силу и устанавливается следующий срок выполнения:</w:t>
      </w:r>
    </w:p>
    <w:p w:rsidR="005109A5" w:rsidRPr="009856DB" w:rsidRDefault="005109A5" w:rsidP="005109A5">
      <w:pPr>
        <w:widowControl w:val="0"/>
        <w:spacing w:after="0" w:line="240" w:lineRule="auto"/>
        <w:jc w:val="both"/>
        <w:rPr>
          <w:rFonts w:ascii="GHEA Grapalat" w:eastAsia="Times New Roman" w:hAnsi="GHEA Grapalat" w:cs="Times New Roman"/>
          <w:spacing w:val="6"/>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_________________________________________________________________________.</w:t>
      </w:r>
    </w:p>
    <w:p w:rsidR="005109A5" w:rsidRPr="009856DB" w:rsidRDefault="005109A5" w:rsidP="005109A5">
      <w:pPr>
        <w:widowControl w:val="0"/>
        <w:tabs>
          <w:tab w:val="left" w:pos="1134"/>
        </w:tabs>
        <w:spacing w:line="360" w:lineRule="auto"/>
        <w:ind w:left="3402"/>
        <w:jc w:val="both"/>
        <w:rPr>
          <w:rFonts w:ascii="GHEA Grapalat" w:eastAsia="Times New Roman" w:hAnsi="GHEA Grapalat" w:cs="Times Armeni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окончательный срок выполнения работ</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276"/>
        </w:tabs>
        <w:spacing w:line="360"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2. ВЫПОЛНЕНИЕ РАБОТ СРЕДСТВАМИ ПОДРЯДЧИКА</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2.1.</w:t>
      </w:r>
      <w:r w:rsidRPr="009856DB">
        <w:rPr>
          <w:rFonts w:ascii="GHEA Grapalat" w:eastAsia="Times New Roman" w:hAnsi="GHEA Grapalat" w:cs="Times New Roman"/>
          <w:sz w:val="24"/>
          <w:szCs w:val="24"/>
          <w:lang w:eastAsia="ru-RU" w:bidi="ru-RU"/>
        </w:rPr>
        <w:tab/>
        <w:t xml:space="preserve">Работа выполняется силами, материалами и средствами Подрядчика. </w:t>
      </w:r>
    </w:p>
    <w:p w:rsidR="005109A5" w:rsidRPr="009856DB" w:rsidRDefault="005109A5" w:rsidP="005109A5">
      <w:pPr>
        <w:widowControl w:val="0"/>
        <w:tabs>
          <w:tab w:val="left" w:pos="1134"/>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2.2.</w:t>
      </w:r>
      <w:r w:rsidRPr="009856DB">
        <w:rPr>
          <w:rFonts w:ascii="GHEA Grapalat" w:eastAsia="Times New Roman" w:hAnsi="GHEA Grapalat" w:cs="Times New Roman"/>
          <w:sz w:val="24"/>
          <w:szCs w:val="24"/>
          <w:lang w:eastAsia="ru-RU" w:bidi="ru-RU"/>
        </w:rPr>
        <w:tab/>
        <w:t>Подрядчик несет ответственность за качество предоставленных им материалов и оборудования.</w:t>
      </w:r>
    </w:p>
    <w:p w:rsidR="005109A5" w:rsidRPr="009856DB" w:rsidRDefault="005109A5" w:rsidP="005109A5">
      <w:pPr>
        <w:widowControl w:val="0"/>
        <w:tabs>
          <w:tab w:val="left" w:pos="1276"/>
        </w:tabs>
        <w:spacing w:line="360" w:lineRule="auto"/>
        <w:ind w:firstLine="567"/>
        <w:jc w:val="center"/>
        <w:rPr>
          <w:rFonts w:ascii="GHEA Grapalat" w:eastAsia="Times New Roman" w:hAnsi="GHEA Grapalat" w:cs="Times New Roman"/>
          <w:b/>
          <w:i/>
          <w:sz w:val="24"/>
          <w:szCs w:val="24"/>
          <w:lang w:eastAsia="ru-RU" w:bidi="ru-RU"/>
        </w:rPr>
      </w:pPr>
    </w:p>
    <w:p w:rsidR="005109A5" w:rsidRPr="009856DB" w:rsidRDefault="005109A5" w:rsidP="005109A5">
      <w:pPr>
        <w:widowControl w:val="0"/>
        <w:spacing w:line="36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3. ПРАВА И ОБЯЗАННОСТИ СТОРОН</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3.1.</w:t>
      </w:r>
      <w:r w:rsidRPr="009856DB">
        <w:rPr>
          <w:rFonts w:ascii="GHEA Grapalat" w:eastAsia="Times New Roman" w:hAnsi="GHEA Grapalat" w:cs="Times New Roman"/>
          <w:b/>
          <w:sz w:val="24"/>
          <w:szCs w:val="24"/>
          <w:lang w:eastAsia="ru-RU" w:bidi="ru-RU"/>
        </w:rPr>
        <w:tab/>
        <w:t>Заказчик имеет право:</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3.1.1.</w:t>
      </w:r>
      <w:r w:rsidRPr="009856DB">
        <w:rPr>
          <w:rFonts w:ascii="GHEA Grapalat" w:eastAsia="Times New Roman" w:hAnsi="GHEA Grapalat" w:cs="Times New Roman"/>
          <w:sz w:val="24"/>
          <w:szCs w:val="24"/>
          <w:lang w:eastAsia="ru-RU" w:bidi="ru-RU"/>
        </w:rPr>
        <w:tab/>
        <w:t>В любое время проверять ход и качество выполненной Подрядчиком работы, без вмешательства в его деятельность;</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3.1.2.</w:t>
      </w:r>
      <w:r w:rsidRPr="009856DB">
        <w:rPr>
          <w:rFonts w:ascii="GHEA Grapalat" w:eastAsia="Times New Roman" w:hAnsi="GHEA Grapalat" w:cs="Times New Roman"/>
          <w:sz w:val="24"/>
          <w:szCs w:val="24"/>
          <w:lang w:eastAsia="ru-RU" w:bidi="ru-RU"/>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3.1.3.</w:t>
      </w:r>
      <w:r w:rsidRPr="009856DB">
        <w:rPr>
          <w:rFonts w:ascii="GHEA Grapalat" w:eastAsia="Times New Roman" w:hAnsi="GHEA Grapalat" w:cs="Times New Roman"/>
          <w:sz w:val="24"/>
          <w:szCs w:val="24"/>
          <w:lang w:eastAsia="ru-RU" w:bidi="ru-RU"/>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9856DB">
        <w:rPr>
          <w:rFonts w:ascii="GHEA Grapalat" w:eastAsia="Times New Roman" w:hAnsi="GHEA Grapalat" w:cs="Times New Roman"/>
          <w:sz w:val="24"/>
          <w:szCs w:val="24"/>
          <w:lang w:eastAsia="ru-RU" w:bidi="ru-RU"/>
        </w:rPr>
        <w:tab/>
        <w:t xml:space="preserve">договора, устанавливая по своему </w:t>
      </w:r>
      <w:r w:rsidRPr="009856DB">
        <w:rPr>
          <w:rFonts w:ascii="GHEA Grapalat" w:eastAsia="Times New Roman" w:hAnsi="GHEA Grapalat" w:cs="Times New Roman"/>
          <w:sz w:val="24"/>
          <w:szCs w:val="24"/>
          <w:lang w:eastAsia="ru-RU" w:bidi="ru-RU"/>
        </w:rPr>
        <w:lastRenderedPageBreak/>
        <w:t xml:space="preserve">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3.1.4.</w:t>
      </w:r>
      <w:r w:rsidRPr="009856DB">
        <w:rPr>
          <w:rFonts w:ascii="GHEA Grapalat" w:eastAsia="Times New Roman" w:hAnsi="GHEA Grapalat" w:cs="Times New Roman"/>
          <w:sz w:val="24"/>
          <w:szCs w:val="24"/>
          <w:lang w:eastAsia="ru-RU" w:bidi="ru-RU"/>
        </w:rPr>
        <w:tab/>
        <w:t>В одностороннем порядке расторгать договор и требовать возмещения причиненных ему убытков, если:</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Подрядчик нарушил предусмотренный в пункте 1.3 договора срок (календарный график включительно),</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в)</w:t>
      </w:r>
      <w:r w:rsidRPr="009856DB">
        <w:rPr>
          <w:rFonts w:ascii="GHEA Grapalat" w:eastAsia="Times New Roman" w:hAnsi="GHEA Grapalat" w:cs="Times New Roman"/>
          <w:sz w:val="24"/>
          <w:szCs w:val="24"/>
          <w:lang w:eastAsia="ru-RU" w:bidi="ru-RU"/>
        </w:rPr>
        <w:tab/>
        <w:t>выполненная Подрядчиком работа не соответствует требованиям, установленным проектно-сметными документами,</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г)</w:t>
      </w:r>
      <w:r w:rsidRPr="009856DB">
        <w:rPr>
          <w:rFonts w:ascii="GHEA Grapalat" w:eastAsia="Times New Roman" w:hAnsi="GHEA Grapalat" w:cs="Times New Roman"/>
          <w:sz w:val="24"/>
          <w:szCs w:val="24"/>
          <w:lang w:eastAsia="ru-RU" w:bidi="ru-RU"/>
        </w:rPr>
        <w:tab/>
        <w:t>Подрядчик нарушил разумные сроки безвозмездного устранения недостатков работы по основаниям, предусмотренным пунктом 3.1.3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3.1.5.</w:t>
      </w:r>
      <w:r w:rsidRPr="009856DB">
        <w:rPr>
          <w:rFonts w:ascii="GHEA Grapalat" w:eastAsia="Times New Roman" w:hAnsi="GHEA Grapalat" w:cs="Times New Roman"/>
          <w:sz w:val="24"/>
          <w:szCs w:val="24"/>
          <w:lang w:eastAsia="ru-RU" w:bidi="ru-RU"/>
        </w:rPr>
        <w:tab/>
        <w:t>В течение гарантийного срока предъявлять требования, связанные с недостатками результата работы.</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3.1.6.</w:t>
      </w:r>
      <w:r w:rsidRPr="009856DB">
        <w:rPr>
          <w:rFonts w:ascii="GHEA Grapalat" w:eastAsia="Times New Roman" w:hAnsi="GHEA Grapalat" w:cs="Times New Roman"/>
          <w:sz w:val="24"/>
          <w:szCs w:val="24"/>
          <w:lang w:eastAsia="ru-RU" w:bidi="ru-RU"/>
        </w:rPr>
        <w:tab/>
        <w:t>Уполномочить другое лицо на осуществление технического контроля над выполнением работы;</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3.1.7.</w:t>
      </w:r>
      <w:r w:rsidRPr="009856DB">
        <w:rPr>
          <w:rFonts w:ascii="GHEA Grapalat" w:eastAsia="Times New Roman" w:hAnsi="GHEA Grapalat" w:cs="Times New Roman"/>
          <w:sz w:val="24"/>
          <w:szCs w:val="24"/>
          <w:lang w:eastAsia="ru-RU" w:bidi="ru-RU"/>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Armenian"/>
          <w:b/>
          <w:sz w:val="24"/>
          <w:szCs w:val="24"/>
          <w:lang w:eastAsia="ru-RU" w:bidi="ru-RU"/>
        </w:rPr>
      </w:pPr>
      <w:r w:rsidRPr="009856DB">
        <w:rPr>
          <w:rFonts w:ascii="GHEA Grapalat" w:eastAsia="Times New Roman" w:hAnsi="GHEA Grapalat" w:cs="Times New Roman"/>
          <w:b/>
          <w:sz w:val="24"/>
          <w:szCs w:val="24"/>
          <w:lang w:eastAsia="ru-RU" w:bidi="ru-RU"/>
        </w:rPr>
        <w:lastRenderedPageBreak/>
        <w:t>3.2.</w:t>
      </w:r>
      <w:r w:rsidRPr="009856DB">
        <w:rPr>
          <w:rFonts w:ascii="GHEA Grapalat" w:eastAsia="Times New Roman" w:hAnsi="GHEA Grapalat" w:cs="Times New Roman"/>
          <w:b/>
          <w:sz w:val="24"/>
          <w:szCs w:val="24"/>
          <w:lang w:eastAsia="ru-RU" w:bidi="ru-RU"/>
        </w:rPr>
        <w:tab/>
        <w:t>Заказчик обязан:</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3.2.1.</w:t>
      </w:r>
      <w:r w:rsidRPr="009856DB">
        <w:rPr>
          <w:rFonts w:ascii="GHEA Grapalat" w:eastAsia="Times New Roman" w:hAnsi="GHEA Grapalat" w:cs="Times New Roman"/>
          <w:sz w:val="24"/>
          <w:szCs w:val="24"/>
          <w:lang w:eastAsia="ru-RU" w:bidi="ru-RU"/>
        </w:rPr>
        <w:tab/>
        <w:t>При выполнении работы оказывать Подрядчику содействие в случаях, в объеме и в порядке, предусмотренных договором.</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3.2.2.</w:t>
      </w:r>
      <w:r w:rsidRPr="009856DB">
        <w:rPr>
          <w:rFonts w:ascii="GHEA Grapalat" w:eastAsia="Times New Roman" w:hAnsi="GHEA Grapalat" w:cs="Times New Roman"/>
          <w:sz w:val="24"/>
          <w:szCs w:val="24"/>
          <w:lang w:eastAsia="ru-RU" w:bidi="ru-RU"/>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3.2.3.</w:t>
      </w:r>
      <w:r w:rsidRPr="009856DB">
        <w:rPr>
          <w:rFonts w:ascii="GHEA Grapalat" w:eastAsia="Times New Roman" w:hAnsi="GHEA Grapalat" w:cs="Times New Roman"/>
          <w:sz w:val="24"/>
          <w:szCs w:val="24"/>
          <w:lang w:eastAsia="ru-RU" w:bidi="ru-RU"/>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3.2.4.</w:t>
      </w:r>
      <w:r w:rsidRPr="009856DB">
        <w:rPr>
          <w:rFonts w:ascii="GHEA Grapalat" w:eastAsia="Times New Roman" w:hAnsi="GHEA Grapalat" w:cs="Times New Roman"/>
          <w:sz w:val="24"/>
          <w:szCs w:val="24"/>
          <w:lang w:eastAsia="ru-RU" w:bidi="ru-RU"/>
        </w:rPr>
        <w:tab/>
        <w:t>В случае приемки результата работы в срок, предусмотренный пунктом 1.3.</w:t>
      </w:r>
      <w:r w:rsidRPr="009856DB">
        <w:rPr>
          <w:rFonts w:ascii="GHEA Grapalat" w:eastAsia="Times New Roman" w:hAnsi="GHEA Grapalat" w:cs="Times New Roman"/>
          <w:sz w:val="24"/>
          <w:szCs w:val="24"/>
          <w:lang w:eastAsia="ru-RU" w:bidi="ru-RU"/>
        </w:rPr>
        <w:tab/>
        <w:t xml:space="preserve">Договора, уплачивать Подрядчику суммы, подлежащие уплате последнему.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3.3.</w:t>
      </w:r>
      <w:r w:rsidRPr="009856DB">
        <w:rPr>
          <w:rFonts w:ascii="GHEA Grapalat" w:eastAsia="Times New Roman" w:hAnsi="GHEA Grapalat" w:cs="Times New Roman"/>
          <w:b/>
          <w:sz w:val="24"/>
          <w:szCs w:val="24"/>
          <w:lang w:eastAsia="ru-RU" w:bidi="ru-RU"/>
        </w:rPr>
        <w:tab/>
        <w:t>Подрядчик имеет право:</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3.3.1.</w:t>
      </w:r>
      <w:r w:rsidRPr="009856DB">
        <w:rPr>
          <w:rFonts w:ascii="GHEA Grapalat" w:eastAsia="Times New Roman" w:hAnsi="GHEA Grapalat" w:cs="Times New Roman"/>
          <w:sz w:val="24"/>
          <w:szCs w:val="24"/>
          <w:lang w:eastAsia="ru-RU" w:bidi="ru-RU"/>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3.3.2.</w:t>
      </w:r>
      <w:r w:rsidRPr="009856DB">
        <w:rPr>
          <w:rFonts w:ascii="GHEA Grapalat" w:eastAsia="Times New Roman" w:hAnsi="GHEA Grapalat" w:cs="Times New Roman"/>
          <w:sz w:val="24"/>
          <w:szCs w:val="24"/>
          <w:lang w:eastAsia="ru-RU" w:bidi="ru-RU"/>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3.4.</w:t>
      </w:r>
      <w:r w:rsidRPr="009856DB">
        <w:rPr>
          <w:rFonts w:ascii="GHEA Grapalat" w:eastAsia="Times New Roman" w:hAnsi="GHEA Grapalat" w:cs="Times New Roman"/>
          <w:b/>
          <w:sz w:val="24"/>
          <w:szCs w:val="24"/>
          <w:lang w:eastAsia="ru-RU" w:bidi="ru-RU"/>
        </w:rPr>
        <w:tab/>
        <w:t>Подрядчик обязан:</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3.4.1.</w:t>
      </w:r>
      <w:r w:rsidRPr="009856DB">
        <w:rPr>
          <w:rFonts w:ascii="GHEA Grapalat" w:eastAsia="Times New Roman" w:hAnsi="GHEA Grapalat" w:cs="Times New Roman"/>
          <w:sz w:val="24"/>
          <w:szCs w:val="24"/>
          <w:lang w:eastAsia="ru-RU" w:bidi="ru-RU"/>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3.4.2.</w:t>
      </w:r>
      <w:r w:rsidRPr="009856DB">
        <w:rPr>
          <w:rFonts w:ascii="GHEA Grapalat" w:eastAsia="Times New Roman" w:hAnsi="GHEA Grapalat" w:cs="Times New Roman"/>
          <w:sz w:val="24"/>
          <w:szCs w:val="24"/>
          <w:lang w:eastAsia="ru-RU" w:bidi="ru-RU"/>
        </w:rPr>
        <w:tab/>
        <w:t xml:space="preserve">Выполнять указания Заказчика по части работы, если они не </w:t>
      </w:r>
      <w:r w:rsidRPr="009856DB">
        <w:rPr>
          <w:rFonts w:ascii="GHEA Grapalat" w:eastAsia="Times New Roman" w:hAnsi="GHEA Grapalat" w:cs="Times New Roman"/>
          <w:sz w:val="24"/>
          <w:szCs w:val="24"/>
          <w:lang w:eastAsia="ru-RU" w:bidi="ru-RU"/>
        </w:rPr>
        <w:lastRenderedPageBreak/>
        <w:t>противоречат условиям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3.4.3.</w:t>
      </w:r>
      <w:r w:rsidRPr="009856DB">
        <w:rPr>
          <w:rFonts w:ascii="GHEA Grapalat" w:eastAsia="Times New Roman" w:hAnsi="GHEA Grapalat" w:cs="Times New Roman"/>
          <w:sz w:val="24"/>
          <w:szCs w:val="24"/>
          <w:lang w:eastAsia="ru-RU" w:bidi="ru-RU"/>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3.4.4.</w:t>
      </w:r>
      <w:r w:rsidRPr="009856DB">
        <w:rPr>
          <w:rFonts w:ascii="GHEA Grapalat" w:eastAsia="Times New Roman" w:hAnsi="GHEA Grapalat" w:cs="Times New Roman"/>
          <w:sz w:val="24"/>
          <w:szCs w:val="24"/>
          <w:lang w:eastAsia="ru-RU" w:bidi="ru-RU"/>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3.4.5.</w:t>
      </w:r>
      <w:r w:rsidRPr="009856DB">
        <w:rPr>
          <w:rFonts w:ascii="GHEA Grapalat" w:eastAsia="Times New Roman" w:hAnsi="GHEA Grapalat" w:cs="Times New Roman"/>
          <w:sz w:val="24"/>
          <w:szCs w:val="24"/>
          <w:lang w:eastAsia="ru-RU" w:bidi="ru-RU"/>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3.4.6.</w:t>
      </w:r>
      <w:r w:rsidRPr="009856DB">
        <w:rPr>
          <w:rFonts w:ascii="GHEA Grapalat" w:eastAsia="Times New Roman" w:hAnsi="GHEA Grapalat" w:cs="Times New Roman"/>
          <w:sz w:val="24"/>
          <w:szCs w:val="24"/>
          <w:lang w:eastAsia="ru-RU" w:bidi="ru-RU"/>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3.4.7.</w:t>
      </w:r>
      <w:r w:rsidRPr="009856DB">
        <w:rPr>
          <w:rFonts w:ascii="GHEA Grapalat" w:eastAsia="Times New Roman" w:hAnsi="GHEA Grapalat" w:cs="Times New Roman"/>
          <w:sz w:val="24"/>
          <w:szCs w:val="24"/>
          <w:lang w:eastAsia="ru-RU" w:bidi="ru-RU"/>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3.4.8.</w:t>
      </w:r>
      <w:r w:rsidRPr="009856DB">
        <w:rPr>
          <w:rFonts w:ascii="GHEA Grapalat" w:eastAsia="Times New Roman" w:hAnsi="GHEA Grapalat" w:cs="Times New Roman"/>
          <w:sz w:val="24"/>
          <w:szCs w:val="24"/>
          <w:lang w:eastAsia="ru-RU" w:bidi="ru-RU"/>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3.4.9.</w:t>
      </w:r>
      <w:r w:rsidRPr="009856DB">
        <w:rPr>
          <w:rFonts w:ascii="GHEA Grapalat" w:eastAsia="Times New Roman" w:hAnsi="GHEA Grapalat" w:cs="Times New Roman"/>
          <w:sz w:val="24"/>
          <w:szCs w:val="24"/>
          <w:lang w:eastAsia="ru-RU" w:bidi="ru-RU"/>
        </w:rPr>
        <w:tab/>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w:t>
      </w:r>
      <w:r w:rsidRPr="009856DB">
        <w:rPr>
          <w:rFonts w:ascii="GHEA Grapalat" w:eastAsia="Times New Roman" w:hAnsi="GHEA Grapalat" w:cs="Times New Roman"/>
          <w:sz w:val="24"/>
          <w:szCs w:val="24"/>
          <w:lang w:eastAsia="ru-RU" w:bidi="ru-RU"/>
        </w:rPr>
        <w:lastRenderedPageBreak/>
        <w:t>Заказчиком разумный срок устранять эти недостатки</w:t>
      </w:r>
      <w:r w:rsidRPr="009856DB">
        <w:rPr>
          <w:rFonts w:ascii="GHEA Grapalat" w:eastAsia="Times New Roman" w:hAnsi="GHEA Grapalat" w:cs="Times New Roman"/>
          <w:sz w:val="24"/>
          <w:szCs w:val="24"/>
          <w:vertAlign w:val="superscript"/>
          <w:lang w:eastAsia="ru-RU" w:bidi="ru-RU"/>
        </w:rPr>
        <w:footnoteReference w:customMarkFollows="1" w:id="18"/>
        <w:t>26</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418"/>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3.4.10.</w:t>
      </w:r>
      <w:r w:rsidRPr="009856DB">
        <w:rPr>
          <w:rFonts w:ascii="GHEA Grapalat" w:eastAsia="Times New Roman" w:hAnsi="GHEA Grapalat" w:cs="Times New Roman"/>
          <w:sz w:val="24"/>
          <w:szCs w:val="24"/>
          <w:lang w:eastAsia="ru-RU" w:bidi="ru-RU"/>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кприборам и оборудованию  представлены в приложении № —- к договору</w:t>
      </w:r>
      <w:r w:rsidRPr="009856DB">
        <w:rPr>
          <w:rFonts w:ascii="GHEA Grapalat" w:eastAsia="Times New Roman" w:hAnsi="GHEA Grapalat" w:cs="Times New Roman"/>
          <w:sz w:val="24"/>
          <w:szCs w:val="24"/>
          <w:vertAlign w:val="superscript"/>
          <w:lang w:eastAsia="ru-RU" w:bidi="ru-RU"/>
        </w:rPr>
        <w:footnoteReference w:customMarkFollows="1" w:id="19"/>
        <w:t>27</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left" w:pos="1418"/>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3.4.11.</w:t>
      </w:r>
      <w:r w:rsidRPr="009856DB">
        <w:rPr>
          <w:rFonts w:ascii="GHEA Grapalat" w:eastAsia="Times New Roman" w:hAnsi="GHEA Grapalat" w:cs="Times New Roman"/>
          <w:sz w:val="24"/>
          <w:szCs w:val="24"/>
          <w:lang w:eastAsia="ru-RU" w:bidi="ru-RU"/>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Sylfaen"/>
          <w:sz w:val="24"/>
          <w:szCs w:val="24"/>
          <w:u w:val="single"/>
          <w:lang w:eastAsia="ru-RU" w:bidi="ru-RU"/>
        </w:rPr>
      </w:pPr>
    </w:p>
    <w:p w:rsidR="005109A5" w:rsidRPr="009856DB" w:rsidRDefault="005109A5" w:rsidP="005109A5">
      <w:pPr>
        <w:widowControl w:val="0"/>
        <w:tabs>
          <w:tab w:val="left" w:pos="1276"/>
        </w:tabs>
        <w:spacing w:line="36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4. ПОРЯДОК СДАЧИ И ПРИЕМКИ РАБОТЫ</w:t>
      </w:r>
    </w:p>
    <w:p w:rsidR="005109A5" w:rsidRPr="009856DB" w:rsidRDefault="005109A5" w:rsidP="005109A5">
      <w:pPr>
        <w:widowControl w:val="0"/>
        <w:tabs>
          <w:tab w:val="left" w:pos="1134"/>
        </w:tabs>
        <w:spacing w:line="3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4.1.</w:t>
      </w:r>
      <w:r w:rsidRPr="009856DB">
        <w:rPr>
          <w:rFonts w:ascii="GHEA Grapalat" w:eastAsia="Times New Roman" w:hAnsi="GHEA Grapalat" w:cs="Times New Roman"/>
          <w:sz w:val="24"/>
          <w:szCs w:val="24"/>
          <w:lang w:eastAsia="ru-RU" w:bidi="ru-RU"/>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109A5" w:rsidRPr="009856DB" w:rsidRDefault="005109A5" w:rsidP="005109A5">
      <w:pPr>
        <w:widowControl w:val="0"/>
        <w:spacing w:line="3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109A5" w:rsidRPr="009856DB" w:rsidRDefault="005109A5" w:rsidP="005109A5">
      <w:pPr>
        <w:widowControl w:val="0"/>
        <w:tabs>
          <w:tab w:val="left" w:pos="1134"/>
        </w:tabs>
        <w:spacing w:line="3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4.2.</w:t>
      </w:r>
      <w:r w:rsidRPr="009856DB">
        <w:rPr>
          <w:rFonts w:ascii="GHEA Grapalat" w:eastAsia="Times New Roman" w:hAnsi="GHEA Grapalat" w:cs="Times New Roman"/>
          <w:sz w:val="24"/>
          <w:szCs w:val="24"/>
          <w:lang w:eastAsia="ru-RU" w:bidi="ru-RU"/>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109A5" w:rsidRPr="009856DB" w:rsidRDefault="005109A5" w:rsidP="005109A5">
      <w:pPr>
        <w:widowControl w:val="0"/>
        <w:tabs>
          <w:tab w:val="left" w:pos="1134"/>
        </w:tabs>
        <w:spacing w:line="34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для урегулирования вопроса предпринимает меры, предусмотренные договором для подобной ситуации;</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 xml:space="preserve">в отношении Подрядчика применяет меры ответственности, </w:t>
      </w:r>
      <w:r w:rsidRPr="009856DB">
        <w:rPr>
          <w:rFonts w:ascii="GHEA Grapalat" w:eastAsia="Times New Roman" w:hAnsi="GHEA Grapalat" w:cs="Times New Roman"/>
          <w:sz w:val="24"/>
          <w:szCs w:val="24"/>
          <w:lang w:eastAsia="ru-RU" w:bidi="ru-RU"/>
        </w:rPr>
        <w:lastRenderedPageBreak/>
        <w:t>предусмотренные договором.</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4.3.</w:t>
      </w:r>
      <w:r w:rsidRPr="009856DB">
        <w:rPr>
          <w:rFonts w:ascii="GHEA Grapalat" w:eastAsia="Times New Roman" w:hAnsi="GHEA Grapalat" w:cs="Times New Roman"/>
          <w:sz w:val="24"/>
          <w:szCs w:val="24"/>
          <w:lang w:eastAsia="ru-RU" w:bidi="ru-RU"/>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4.4.</w:t>
      </w:r>
      <w:r w:rsidRPr="009856DB">
        <w:rPr>
          <w:rFonts w:ascii="GHEA Grapalat" w:eastAsia="Times New Roman" w:hAnsi="GHEA Grapalat" w:cs="Times New Roman"/>
          <w:sz w:val="24"/>
          <w:szCs w:val="24"/>
          <w:lang w:eastAsia="ru-RU" w:bidi="ru-RU"/>
        </w:rPr>
        <w:tab/>
        <w:t>Если в срок, установленный пунктом 4.3 договора, Заказчик не</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4.6.</w:t>
      </w:r>
      <w:r w:rsidRPr="009856DB">
        <w:rPr>
          <w:rFonts w:ascii="GHEA Grapalat" w:eastAsia="Times New Roman" w:hAnsi="GHEA Grapalat" w:cs="Times New Roman"/>
          <w:sz w:val="24"/>
          <w:szCs w:val="24"/>
          <w:lang w:eastAsia="ru-RU" w:bidi="ru-RU"/>
        </w:rPr>
        <w:tab/>
        <w:t xml:space="preserve">Во время приемки работы применяются также следующие условия: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года (далее — приемная комиссия);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3)</w:t>
      </w:r>
      <w:r w:rsidRPr="009856DB">
        <w:rPr>
          <w:rFonts w:ascii="GHEA Grapalat" w:eastAsia="Times New Roman" w:hAnsi="GHEA Grapalat" w:cs="Times New Roman"/>
          <w:sz w:val="24"/>
          <w:szCs w:val="24"/>
          <w:lang w:eastAsia="ru-RU" w:bidi="ru-RU"/>
        </w:rPr>
        <w:tab/>
        <w:t xml:space="preserve">до приемки завершенного строительного объекта комиссия, сформированная в соответствии с постановлением Правительства Республики </w:t>
      </w:r>
      <w:r w:rsidRPr="009856DB">
        <w:rPr>
          <w:rFonts w:ascii="GHEA Grapalat" w:eastAsia="Times New Roman" w:hAnsi="GHEA Grapalat" w:cs="Times New Roman"/>
          <w:sz w:val="24"/>
          <w:szCs w:val="24"/>
          <w:lang w:eastAsia="ru-RU" w:bidi="ru-RU"/>
        </w:rPr>
        <w:lastRenderedPageBreak/>
        <w:t>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4)</w:t>
      </w:r>
      <w:r w:rsidRPr="009856DB">
        <w:rPr>
          <w:rFonts w:ascii="GHEA Grapalat" w:eastAsia="Times New Roman" w:hAnsi="GHEA Grapalat" w:cs="Times New Roman"/>
          <w:sz w:val="24"/>
          <w:szCs w:val="24"/>
          <w:lang w:eastAsia="ru-RU" w:bidi="ru-RU"/>
        </w:rPr>
        <w:tab/>
        <w:t>после получения в установленном порядке акта, указанного в подпункте</w:t>
      </w:r>
      <w:r w:rsidRPr="009856DB">
        <w:rPr>
          <w:rFonts w:ascii="Courier New" w:eastAsia="Times New Roman" w:hAnsi="Courier New" w:cs="Courier New"/>
          <w:sz w:val="24"/>
          <w:szCs w:val="24"/>
          <w:lang w:eastAsia="ru-RU" w:bidi="ru-RU"/>
        </w:rPr>
        <w:t> </w:t>
      </w:r>
      <w:r w:rsidRPr="009856DB">
        <w:rPr>
          <w:rFonts w:ascii="GHEA Grapalat" w:eastAsia="Times New Roman" w:hAnsi="GHEA Grapalat" w:cs="Times New Roman"/>
          <w:sz w:val="24"/>
          <w:szCs w:val="24"/>
          <w:lang w:eastAsia="ru-RU" w:bidi="ru-RU"/>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а.</w:t>
      </w:r>
      <w:r w:rsidRPr="009856DB">
        <w:rPr>
          <w:rFonts w:ascii="GHEA Grapalat" w:eastAsia="Times New Roman" w:hAnsi="GHEA Grapalat" w:cs="Times New Roman"/>
          <w:sz w:val="24"/>
          <w:szCs w:val="24"/>
          <w:lang w:eastAsia="ru-RU" w:bidi="ru-RU"/>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б.</w:t>
      </w:r>
      <w:r w:rsidRPr="009856DB">
        <w:rPr>
          <w:rFonts w:ascii="GHEA Grapalat" w:eastAsia="Times New Roman" w:hAnsi="GHEA Grapalat" w:cs="Times New Roman"/>
          <w:sz w:val="24"/>
          <w:szCs w:val="24"/>
          <w:lang w:eastAsia="ru-RU" w:bidi="ru-RU"/>
        </w:rPr>
        <w:tab/>
        <w:t>не соответствует требованиям договора, то акт не подписывается;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5)</w:t>
      </w:r>
      <w:r w:rsidRPr="009856DB">
        <w:rPr>
          <w:rFonts w:ascii="GHEA Grapalat" w:eastAsia="Times New Roman" w:hAnsi="GHEA Grapalat" w:cs="Times New Roman"/>
          <w:sz w:val="24"/>
          <w:szCs w:val="24"/>
          <w:lang w:eastAsia="ru-RU" w:bidi="ru-RU"/>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109A5" w:rsidRPr="009856DB" w:rsidRDefault="005109A5" w:rsidP="005109A5">
      <w:pPr>
        <w:widowControl w:val="0"/>
        <w:tabs>
          <w:tab w:val="left" w:pos="1276"/>
        </w:tabs>
        <w:spacing w:line="348" w:lineRule="auto"/>
        <w:ind w:firstLine="567"/>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tabs>
          <w:tab w:val="left" w:pos="1276"/>
        </w:tabs>
        <w:spacing w:line="360" w:lineRule="auto"/>
        <w:jc w:val="both"/>
        <w:rPr>
          <w:rFonts w:ascii="GHEA Grapalat" w:eastAsia="Times New Roman" w:hAnsi="GHEA Grapalat" w:cs="Times New Roman"/>
          <w:b/>
          <w:sz w:val="24"/>
          <w:szCs w:val="24"/>
          <w:lang w:eastAsia="ru-RU" w:bidi="ru-RU"/>
        </w:rPr>
      </w:pPr>
    </w:p>
    <w:p w:rsidR="005109A5" w:rsidRPr="009856DB" w:rsidRDefault="005109A5" w:rsidP="005109A5">
      <w:pPr>
        <w:widowControl w:val="0"/>
        <w:tabs>
          <w:tab w:val="left" w:pos="1276"/>
        </w:tabs>
        <w:spacing w:line="348"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5.ЦЕНА И ОПЛАТА РАБОТЫ</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5.1.</w:t>
      </w:r>
      <w:r w:rsidRPr="009856DB">
        <w:rPr>
          <w:rFonts w:ascii="GHEA Grapalat" w:eastAsia="Times New Roman" w:hAnsi="GHEA Grapalat" w:cs="Times New Roman"/>
          <w:sz w:val="24"/>
          <w:szCs w:val="24"/>
          <w:lang w:eastAsia="ru-RU" w:bidi="ru-RU"/>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лот 1________. (_______) драмов РА, из которых _______ (_______) драмов РА составляют НДС.</w:t>
      </w:r>
    </w:p>
    <w:p w:rsidR="005109A5" w:rsidRPr="009856DB" w:rsidRDefault="005109A5" w:rsidP="005109A5">
      <w:pPr>
        <w:widowControl w:val="0"/>
        <w:tabs>
          <w:tab w:val="left" w:pos="1276"/>
        </w:tabs>
        <w:spacing w:line="36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_________________________________________________________________________</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лот n _______ (________) драмов РА, из которых _____ (________) драмов РА </w:t>
      </w:r>
      <w:r w:rsidRPr="009856DB">
        <w:rPr>
          <w:rFonts w:ascii="GHEA Grapalat" w:eastAsia="Times New Roman" w:hAnsi="GHEA Grapalat" w:cs="Times New Roman"/>
          <w:sz w:val="24"/>
          <w:szCs w:val="24"/>
          <w:lang w:eastAsia="ru-RU" w:bidi="ru-RU"/>
        </w:rPr>
        <w:lastRenderedPageBreak/>
        <w:t>составляют НДС</w:t>
      </w:r>
      <w:r w:rsidRPr="009856DB">
        <w:rPr>
          <w:rFonts w:ascii="GHEA Grapalat" w:eastAsia="Times New Roman" w:hAnsi="GHEA Grapalat" w:cs="Times New Roman"/>
          <w:sz w:val="24"/>
          <w:szCs w:val="24"/>
          <w:vertAlign w:val="superscript"/>
          <w:lang w:eastAsia="ru-RU" w:bidi="ru-RU"/>
        </w:rPr>
        <w:footnoteReference w:customMarkFollows="1" w:id="20"/>
        <w:t>28</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5.1.1.</w:t>
      </w:r>
      <w:r w:rsidRPr="009856DB">
        <w:rPr>
          <w:rFonts w:ascii="GHEA Grapalat" w:eastAsia="Times New Roman" w:hAnsi="GHEA Grapalat" w:cs="Times New Roman"/>
          <w:sz w:val="24"/>
          <w:szCs w:val="24"/>
          <w:lang w:eastAsia="ru-RU" w:bidi="ru-RU"/>
        </w:rPr>
        <w:tab/>
      </w:r>
      <w:r w:rsidRPr="009856DB">
        <w:rPr>
          <w:rFonts w:ascii="GHEA Grapalat" w:eastAsia="Times New Roman" w:hAnsi="GHEA Grapalat" w:cs="Times New Roman"/>
          <w:spacing w:val="-6"/>
          <w:sz w:val="24"/>
          <w:szCs w:val="24"/>
          <w:lang w:eastAsia="ru-RU" w:bidi="ru-RU"/>
        </w:rPr>
        <w:t>Заказчик перечисляет сумму в размере до ________ (_________) драмов РА от цены договора на банковский счет Подрядчика в качестве предоплаты.</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9856DB">
        <w:rPr>
          <w:rFonts w:ascii="GHEA Grapalat" w:eastAsia="Times New Roman" w:hAnsi="GHEA Grapalat" w:cs="Times New Roman"/>
          <w:sz w:val="24"/>
          <w:szCs w:val="24"/>
          <w:vertAlign w:val="superscript"/>
          <w:lang w:eastAsia="ru-RU" w:bidi="ru-RU"/>
        </w:rPr>
        <w:footnoteReference w:customMarkFollows="1" w:id="21"/>
        <w:t>29</w:t>
      </w:r>
      <w:r w:rsidRPr="009856DB">
        <w:rPr>
          <w:rFonts w:ascii="GHEA Grapalat" w:eastAsia="Times New Roman" w:hAnsi="GHEA Grapalat" w:cs="Times New Roman"/>
          <w:sz w:val="24"/>
          <w:szCs w:val="24"/>
          <w:lang w:eastAsia="ru-RU" w:bidi="ru-RU"/>
        </w:rPr>
        <w:t xml:space="preserve">. </w:t>
      </w:r>
    </w:p>
    <w:p w:rsidR="005109A5" w:rsidRPr="009856DB" w:rsidRDefault="005109A5" w:rsidP="005109A5">
      <w:pPr>
        <w:widowControl w:val="0"/>
        <w:tabs>
          <w:tab w:val="num"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5.2.</w:t>
      </w:r>
      <w:r w:rsidRPr="009856DB">
        <w:rPr>
          <w:rFonts w:ascii="GHEA Grapalat" w:eastAsia="Times New Roman" w:hAnsi="GHEA Grapalat" w:cs="Times New Roman"/>
          <w:sz w:val="24"/>
          <w:szCs w:val="24"/>
          <w:lang w:eastAsia="ru-RU" w:bidi="ru-RU"/>
        </w:rPr>
        <w:tab/>
        <w:t>Цена работы стабильна, и Подрядчик не вправе требовать увеличения, а Заказчик — снижения этой цены.</w:t>
      </w:r>
    </w:p>
    <w:p w:rsidR="005109A5" w:rsidRPr="009856DB" w:rsidRDefault="005109A5" w:rsidP="005109A5">
      <w:pPr>
        <w:widowControl w:val="0"/>
        <w:tabs>
          <w:tab w:val="num" w:pos="1134"/>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5.3.</w:t>
      </w:r>
      <w:r w:rsidRPr="009856DB">
        <w:rPr>
          <w:rFonts w:ascii="GHEA Grapalat" w:eastAsia="Times New Roman" w:hAnsi="GHEA Grapalat" w:cs="Times New Roman"/>
          <w:sz w:val="24"/>
          <w:szCs w:val="24"/>
          <w:lang w:eastAsia="ru-RU" w:bidi="ru-RU"/>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5109A5" w:rsidRPr="009856DB" w:rsidRDefault="005109A5" w:rsidP="005109A5">
      <w:pPr>
        <w:spacing w:after="0" w:line="240" w:lineRule="auto"/>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br w:type="page"/>
      </w:r>
    </w:p>
    <w:p w:rsidR="005109A5" w:rsidRPr="009856DB" w:rsidRDefault="005109A5" w:rsidP="005109A5">
      <w:pPr>
        <w:widowControl w:val="0"/>
        <w:tabs>
          <w:tab w:val="left" w:pos="1276"/>
        </w:tabs>
        <w:spacing w:line="360"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lastRenderedPageBreak/>
        <w:t>6. ОТВЕТСТВЕННОСТЬ СТОРОН</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6.1.</w:t>
      </w:r>
      <w:r w:rsidRPr="009856DB">
        <w:rPr>
          <w:rFonts w:ascii="GHEA Grapalat" w:eastAsia="Times New Roman" w:hAnsi="GHEA Grapalat" w:cs="Times New Roman"/>
          <w:sz w:val="24"/>
          <w:szCs w:val="24"/>
          <w:lang w:eastAsia="ru-RU" w:bidi="ru-RU"/>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6.2.</w:t>
      </w:r>
      <w:r w:rsidRPr="009856DB">
        <w:rPr>
          <w:rFonts w:ascii="GHEA Grapalat" w:eastAsia="Times New Roman" w:hAnsi="GHEA Grapalat" w:cs="Times New Roman"/>
          <w:sz w:val="24"/>
          <w:szCs w:val="24"/>
          <w:lang w:eastAsia="ru-RU" w:bidi="ru-RU"/>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ahoma"/>
          <w:sz w:val="24"/>
          <w:szCs w:val="24"/>
          <w:lang w:eastAsia="ru-RU" w:bidi="ru-RU"/>
        </w:rPr>
      </w:pPr>
      <w:r w:rsidRPr="009856DB">
        <w:rPr>
          <w:rFonts w:ascii="GHEA Grapalat" w:eastAsia="Times New Roman" w:hAnsi="GHEA Grapalat" w:cs="Times New Roman"/>
          <w:sz w:val="24"/>
          <w:szCs w:val="24"/>
          <w:lang w:eastAsia="ru-RU" w:bidi="ru-RU"/>
        </w:rPr>
        <w:t>6.3.</w:t>
      </w:r>
      <w:r w:rsidRPr="009856DB">
        <w:rPr>
          <w:rFonts w:ascii="GHEA Grapalat" w:eastAsia="Times New Roman" w:hAnsi="GHEA Grapalat" w:cs="Times New Roman"/>
          <w:sz w:val="24"/>
          <w:szCs w:val="24"/>
          <w:lang w:eastAsia="ru-RU" w:bidi="ru-RU"/>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9856DB">
        <w:rPr>
          <w:rFonts w:ascii="GHEA Grapalat" w:eastAsia="Times New Roman" w:hAnsi="GHEA Grapalat" w:cs="Times New Roman"/>
          <w:sz w:val="24"/>
          <w:szCs w:val="24"/>
          <w:vertAlign w:val="superscript"/>
          <w:lang w:eastAsia="ru-RU" w:bidi="ru-RU"/>
        </w:rPr>
        <w:footnoteReference w:customMarkFollows="1" w:id="22"/>
        <w:t>30</w:t>
      </w:r>
      <w:r w:rsidRPr="009856DB">
        <w:rPr>
          <w:rFonts w:ascii="GHEA Grapalat" w:eastAsia="Times New Roman" w:hAnsi="GHEA Grapalat" w:cs="Times New Roman"/>
          <w:sz w:val="24"/>
          <w:szCs w:val="24"/>
          <w:lang w:eastAsia="ru-RU" w:bidi="ru-RU"/>
        </w:rPr>
        <w:t>. При этом</w:t>
      </w:r>
      <w:r w:rsidRPr="009856DB">
        <w:rPr>
          <w:rFonts w:ascii="GHEA Grapalat" w:eastAsia="Times New Roman" w:hAnsi="GHEA Grapalat" w:cs="Times New Roman"/>
          <w:sz w:val="24"/>
          <w:szCs w:val="24"/>
          <w:lang w:val="hy-AM" w:eastAsia="ru-RU" w:bidi="ru-RU"/>
        </w:rPr>
        <w:t>,</w:t>
      </w:r>
      <w:r w:rsidRPr="009856DB">
        <w:rPr>
          <w:rFonts w:ascii="GHEA Grapalat" w:eastAsia="Times New Roman" w:hAnsi="GHEA Grapalat" w:cs="Times New Roman"/>
          <w:sz w:val="24"/>
          <w:szCs w:val="24"/>
          <w:lang w:eastAsia="ru-RU" w:bidi="ru-RU"/>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6.4.</w:t>
      </w:r>
      <w:r w:rsidRPr="009856DB">
        <w:rPr>
          <w:rFonts w:ascii="GHEA Grapalat" w:eastAsia="Times New Roman" w:hAnsi="GHEA Grapalat" w:cs="Times New Roman"/>
          <w:sz w:val="24"/>
          <w:szCs w:val="24"/>
          <w:lang w:eastAsia="ru-RU" w:bidi="ru-RU"/>
        </w:rPr>
        <w:tab/>
        <w:t>Предусмотренные пунктами 6.2 и 6.3 договора пеня и штраф исчисляются и зачитываются вместе с суммами, уплачиваемыми Подрядчику.</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6.5.</w:t>
      </w:r>
      <w:r w:rsidRPr="009856DB">
        <w:rPr>
          <w:rFonts w:ascii="GHEA Grapalat" w:eastAsia="Times New Roman" w:hAnsi="GHEA Grapalat" w:cs="Times New Roman"/>
          <w:sz w:val="24"/>
          <w:szCs w:val="24"/>
          <w:lang w:eastAsia="ru-RU" w:bidi="ru-RU"/>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6.6.</w:t>
      </w:r>
      <w:r w:rsidRPr="009856DB">
        <w:rPr>
          <w:rFonts w:ascii="GHEA Grapalat" w:eastAsia="Times New Roman" w:hAnsi="GHEA Grapalat" w:cs="Times New Roman"/>
          <w:sz w:val="24"/>
          <w:szCs w:val="24"/>
          <w:lang w:eastAsia="ru-RU" w:bidi="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6.7.</w:t>
      </w:r>
      <w:r w:rsidRPr="009856DB">
        <w:rPr>
          <w:rFonts w:ascii="GHEA Grapalat" w:eastAsia="Times New Roman" w:hAnsi="GHEA Grapalat" w:cs="Times New Roman"/>
          <w:sz w:val="24"/>
          <w:szCs w:val="24"/>
          <w:lang w:eastAsia="ru-RU" w:bidi="ru-RU"/>
        </w:rPr>
        <w:tab/>
        <w:t xml:space="preserve">Уплата пеней и (или) штрафов не освобождает стороны от исполнения </w:t>
      </w:r>
      <w:r w:rsidRPr="009856DB">
        <w:rPr>
          <w:rFonts w:ascii="GHEA Grapalat" w:eastAsia="Times New Roman" w:hAnsi="GHEA Grapalat" w:cs="Times New Roman"/>
          <w:sz w:val="24"/>
          <w:szCs w:val="24"/>
          <w:lang w:eastAsia="ru-RU" w:bidi="ru-RU"/>
        </w:rPr>
        <w:lastRenderedPageBreak/>
        <w:t xml:space="preserve">своих договорных обязательств. </w:t>
      </w:r>
    </w:p>
    <w:p w:rsidR="005109A5" w:rsidRPr="009856DB" w:rsidRDefault="005109A5" w:rsidP="005109A5">
      <w:pPr>
        <w:widowControl w:val="0"/>
        <w:tabs>
          <w:tab w:val="left" w:pos="1276"/>
        </w:tabs>
        <w:spacing w:line="360" w:lineRule="auto"/>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7. ДЕЙСТВИЕ НЕПРЕОДОЛИМОЙ СИЛЫ (ФОРС-МАЖОР)</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109A5" w:rsidRPr="009856DB" w:rsidRDefault="005109A5" w:rsidP="005109A5">
      <w:pPr>
        <w:widowControl w:val="0"/>
        <w:tabs>
          <w:tab w:val="left" w:pos="1276"/>
        </w:tabs>
        <w:spacing w:line="360" w:lineRule="auto"/>
        <w:jc w:val="both"/>
        <w:rPr>
          <w:rFonts w:ascii="GHEA Grapalat" w:eastAsia="Times New Roman" w:hAnsi="GHEA Grapalat" w:cs="Times New Roman"/>
          <w:sz w:val="24"/>
          <w:szCs w:val="24"/>
          <w:lang w:eastAsia="ru-RU" w:bidi="ru-RU"/>
        </w:rPr>
      </w:pPr>
    </w:p>
    <w:p w:rsidR="005109A5" w:rsidRPr="009856DB" w:rsidRDefault="005109A5" w:rsidP="005109A5">
      <w:pPr>
        <w:widowControl w:val="0"/>
        <w:tabs>
          <w:tab w:val="left" w:pos="1276"/>
        </w:tabs>
        <w:spacing w:line="360" w:lineRule="auto"/>
        <w:jc w:val="center"/>
        <w:rPr>
          <w:rFonts w:ascii="GHEA Grapalat" w:eastAsia="Times New Roman" w:hAnsi="GHEA Grapalat" w:cs="Sylfaen"/>
          <w:b/>
          <w:sz w:val="24"/>
          <w:szCs w:val="24"/>
          <w:lang w:eastAsia="ru-RU" w:bidi="ru-RU"/>
        </w:rPr>
      </w:pPr>
      <w:r w:rsidRPr="009856DB">
        <w:rPr>
          <w:rFonts w:ascii="GHEA Grapalat" w:eastAsia="Times New Roman" w:hAnsi="GHEA Grapalat" w:cs="Times New Roman"/>
          <w:b/>
          <w:sz w:val="24"/>
          <w:szCs w:val="24"/>
          <w:lang w:eastAsia="ru-RU" w:bidi="ru-RU"/>
        </w:rPr>
        <w:t>8. ИНЫЕ УСЛОВИЯ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8.1.</w:t>
      </w:r>
      <w:r w:rsidRPr="009856DB">
        <w:rPr>
          <w:rFonts w:ascii="GHEA Grapalat" w:eastAsia="Times New Roman" w:hAnsi="GHEA Grapalat" w:cs="Times New Roman"/>
          <w:sz w:val="24"/>
          <w:szCs w:val="24"/>
          <w:lang w:eastAsia="ru-RU" w:bidi="ru-RU"/>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856DB">
        <w:rPr>
          <w:rFonts w:ascii="GHEA Grapalat" w:eastAsia="Times New Roman" w:hAnsi="GHEA Grapalat" w:cs="Times New Roman"/>
          <w:sz w:val="24"/>
          <w:szCs w:val="24"/>
          <w:vertAlign w:val="superscript"/>
          <w:lang w:eastAsia="ru-RU" w:bidi="ru-RU"/>
        </w:rPr>
        <w:footnoteReference w:customMarkFollows="1" w:id="23"/>
        <w:t>31</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8.2.</w:t>
      </w:r>
      <w:r w:rsidRPr="009856DB">
        <w:rPr>
          <w:rFonts w:ascii="GHEA Grapalat" w:eastAsia="Times New Roman" w:hAnsi="GHEA Grapalat" w:cs="Times New Roman"/>
          <w:sz w:val="24"/>
          <w:szCs w:val="24"/>
          <w:lang w:eastAsia="ru-RU" w:bidi="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8.3.</w:t>
      </w:r>
      <w:r w:rsidRPr="009856DB">
        <w:rPr>
          <w:rFonts w:ascii="GHEA Grapalat" w:eastAsia="Times New Roman" w:hAnsi="GHEA Grapalat" w:cs="Times New Roman"/>
          <w:sz w:val="24"/>
          <w:szCs w:val="24"/>
          <w:lang w:eastAsia="ru-RU" w:bidi="ru-RU"/>
        </w:rPr>
        <w:tab/>
        <w:t xml:space="preserve">В том случае, когда в установленном законом порядке в результате </w:t>
      </w:r>
      <w:r w:rsidRPr="009856DB">
        <w:rPr>
          <w:rFonts w:ascii="GHEA Grapalat" w:eastAsia="Times New Roman" w:hAnsi="GHEA Grapalat" w:cs="Times New Roman"/>
          <w:sz w:val="24"/>
          <w:szCs w:val="24"/>
          <w:lang w:eastAsia="ru-RU" w:bidi="ru-RU"/>
        </w:rPr>
        <w:lastRenderedPageBreak/>
        <w:t xml:space="preserve">контроля </w:t>
      </w:r>
      <w:r w:rsidRPr="009856DB">
        <w:rPr>
          <w:rFonts w:ascii="GHEA Grapalat" w:eastAsia="Times New Roman" w:hAnsi="GHEA Grapalat" w:cs="Times New Roman"/>
          <w:spacing w:val="-4"/>
          <w:sz w:val="24"/>
          <w:szCs w:val="24"/>
          <w:lang w:eastAsia="ru-RU" w:bidi="ru-RU"/>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8.4.</w:t>
      </w:r>
      <w:r w:rsidRPr="009856DB">
        <w:rPr>
          <w:rFonts w:ascii="GHEA Grapalat" w:eastAsia="Times New Roman" w:hAnsi="GHEA Grapalat" w:cs="Times New Roman"/>
          <w:sz w:val="24"/>
          <w:szCs w:val="24"/>
          <w:lang w:eastAsia="ru-RU" w:bidi="ru-RU"/>
        </w:rPr>
        <w:tab/>
        <w:t>Споры в связи с договором подлежат рассмотрению в судах Республики</w:t>
      </w:r>
      <w:r w:rsidRPr="009856DB">
        <w:rPr>
          <w:rFonts w:ascii="Courier New" w:eastAsia="Times New Roman" w:hAnsi="Courier New" w:cs="Courier New"/>
          <w:sz w:val="24"/>
          <w:szCs w:val="24"/>
          <w:lang w:val="en-US" w:eastAsia="ru-RU" w:bidi="ru-RU"/>
        </w:rPr>
        <w:t> </w:t>
      </w:r>
      <w:r w:rsidRPr="009856DB">
        <w:rPr>
          <w:rFonts w:ascii="GHEA Grapalat" w:eastAsia="Times New Roman" w:hAnsi="GHEA Grapalat" w:cs="Times New Roman"/>
          <w:sz w:val="24"/>
          <w:szCs w:val="24"/>
          <w:lang w:eastAsia="ru-RU" w:bidi="ru-RU"/>
        </w:rPr>
        <w:t>Армения.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8.5</w:t>
      </w:r>
      <w:r w:rsidRPr="009856DB">
        <w:rPr>
          <w:rFonts w:ascii="GHEA Grapalat" w:eastAsia="Times New Roman" w:hAnsi="GHEA Grapalat" w:cs="Times New Roman"/>
          <w:sz w:val="24"/>
          <w:szCs w:val="24"/>
          <w:lang w:eastAsia="ru-RU" w:bidi="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109A5" w:rsidRPr="009856DB" w:rsidRDefault="005109A5" w:rsidP="005109A5">
      <w:pPr>
        <w:widowControl w:val="0"/>
        <w:tabs>
          <w:tab w:val="left" w:pos="1134"/>
        </w:tabs>
        <w:spacing w:line="360"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8.6.</w:t>
      </w:r>
      <w:r w:rsidRPr="009856DB">
        <w:rPr>
          <w:rFonts w:ascii="GHEA Grapalat" w:eastAsia="Times New Roman" w:hAnsi="GHEA Grapalat" w:cs="Times New Roman"/>
          <w:sz w:val="24"/>
          <w:szCs w:val="24"/>
          <w:lang w:eastAsia="ru-RU" w:bidi="ru-RU"/>
        </w:rPr>
        <w:tab/>
        <w:t>Если договор осуществляется посредством заключения договора субподряда:</w:t>
      </w:r>
    </w:p>
    <w:p w:rsidR="005109A5" w:rsidRPr="009856DB" w:rsidRDefault="005109A5" w:rsidP="005109A5">
      <w:pPr>
        <w:widowControl w:val="0"/>
        <w:tabs>
          <w:tab w:val="left" w:pos="1134"/>
        </w:tabs>
        <w:spacing w:line="372"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1)</w:t>
      </w:r>
      <w:r w:rsidRPr="009856DB">
        <w:rPr>
          <w:rFonts w:ascii="GHEA Grapalat" w:eastAsia="Times New Roman" w:hAnsi="GHEA Grapalat" w:cs="Times New Roman"/>
          <w:sz w:val="24"/>
          <w:szCs w:val="24"/>
          <w:lang w:eastAsia="ru-RU" w:bidi="ru-RU"/>
        </w:rPr>
        <w:tab/>
        <w:t>Подрядчик несет ответственность за неисполнение или ненадлежащее исполнение обязательств субподрядчика;</w:t>
      </w:r>
    </w:p>
    <w:p w:rsidR="005109A5" w:rsidRPr="009856DB" w:rsidRDefault="005109A5" w:rsidP="005109A5">
      <w:pPr>
        <w:widowControl w:val="0"/>
        <w:tabs>
          <w:tab w:val="left" w:pos="1134"/>
        </w:tabs>
        <w:spacing w:line="372"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2)</w:t>
      </w:r>
      <w:r w:rsidRPr="009856DB">
        <w:rPr>
          <w:rFonts w:ascii="GHEA Grapalat" w:eastAsia="Times New Roman" w:hAnsi="GHEA Grapalat" w:cs="Times New Roman"/>
          <w:sz w:val="24"/>
          <w:szCs w:val="24"/>
          <w:lang w:eastAsia="ru-RU" w:bidi="ru-RU"/>
        </w:rPr>
        <w:tab/>
        <w:t xml:space="preserve">в случае замены субподрядчика в течение исполнения договора </w:t>
      </w:r>
      <w:r w:rsidRPr="009856DB">
        <w:rPr>
          <w:rFonts w:ascii="GHEA Grapalat" w:eastAsia="Times New Roman" w:hAnsi="GHEA Grapalat" w:cs="Times New Roman"/>
          <w:sz w:val="24"/>
          <w:szCs w:val="24"/>
          <w:lang w:eastAsia="ru-RU" w:bidi="ru-RU"/>
        </w:rPr>
        <w:lastRenderedPageBreak/>
        <w:t>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9856DB">
        <w:rPr>
          <w:rFonts w:ascii="GHEA Grapalat" w:eastAsia="Times New Roman" w:hAnsi="GHEA Grapalat" w:cs="Times New Roman"/>
          <w:sz w:val="24"/>
          <w:szCs w:val="24"/>
          <w:vertAlign w:val="superscript"/>
          <w:lang w:eastAsia="ru-RU" w:bidi="ru-RU"/>
        </w:rPr>
        <w:footnoteReference w:customMarkFollows="1" w:id="24"/>
        <w:t>32</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134"/>
        </w:tabs>
        <w:spacing w:line="372"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8.7.</w:t>
      </w:r>
      <w:r w:rsidRPr="009856DB">
        <w:rPr>
          <w:rFonts w:ascii="GHEA Grapalat" w:eastAsia="Times New Roman" w:hAnsi="GHEA Grapalat" w:cs="Times New Roman"/>
          <w:sz w:val="24"/>
          <w:szCs w:val="24"/>
          <w:lang w:eastAsia="ru-RU" w:bidi="ru-RU"/>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9856DB">
        <w:rPr>
          <w:rFonts w:ascii="GHEA Grapalat" w:eastAsia="Times New Roman" w:hAnsi="GHEA Grapalat" w:cs="Times New Roman"/>
          <w:sz w:val="24"/>
          <w:szCs w:val="24"/>
          <w:vertAlign w:val="superscript"/>
          <w:lang w:eastAsia="ru-RU" w:bidi="ru-RU"/>
        </w:rPr>
        <w:footnoteReference w:customMarkFollows="1" w:id="25"/>
        <w:t>33</w:t>
      </w:r>
      <w:r w:rsidRPr="009856DB">
        <w:rPr>
          <w:rFonts w:ascii="GHEA Grapalat" w:eastAsia="Times New Roman" w:hAnsi="GHEA Grapalat" w:cs="Times New Roman"/>
          <w:sz w:val="24"/>
          <w:szCs w:val="24"/>
          <w:lang w:eastAsia="ru-RU" w:bidi="ru-RU"/>
        </w:rPr>
        <w:t>.</w:t>
      </w:r>
    </w:p>
    <w:p w:rsidR="005109A5" w:rsidRPr="009856DB" w:rsidRDefault="005109A5" w:rsidP="005109A5">
      <w:pPr>
        <w:widowControl w:val="0"/>
        <w:tabs>
          <w:tab w:val="left" w:pos="1134"/>
        </w:tabs>
        <w:spacing w:line="372"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8.8.</w:t>
      </w:r>
      <w:r w:rsidRPr="009856DB">
        <w:rPr>
          <w:rFonts w:ascii="GHEA Grapalat" w:eastAsia="Times New Roman" w:hAnsi="GHEA Grapalat" w:cs="Times New Roman"/>
          <w:sz w:val="24"/>
          <w:szCs w:val="24"/>
          <w:lang w:eastAsia="ru-RU" w:bidi="ru-RU"/>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5109A5" w:rsidRPr="009856DB" w:rsidRDefault="005109A5" w:rsidP="005109A5">
      <w:pPr>
        <w:widowControl w:val="0"/>
        <w:tabs>
          <w:tab w:val="left" w:pos="1134"/>
        </w:tabs>
        <w:spacing w:line="372" w:lineRule="auto"/>
        <w:ind w:firstLine="567"/>
        <w:jc w:val="both"/>
        <w:rPr>
          <w:rFonts w:ascii="GHEA Grapalat" w:eastAsia="Times New Roman" w:hAnsi="GHEA Grapalat" w:cs="Times Armenian"/>
          <w:sz w:val="24"/>
          <w:szCs w:val="24"/>
          <w:lang w:eastAsia="ru-RU" w:bidi="ru-RU"/>
        </w:rPr>
      </w:pPr>
      <w:r w:rsidRPr="009856DB">
        <w:rPr>
          <w:rFonts w:ascii="GHEA Grapalat" w:eastAsia="Times New Roman" w:hAnsi="GHEA Grapalat" w:cs="Times New Roman"/>
          <w:sz w:val="24"/>
          <w:szCs w:val="24"/>
          <w:lang w:eastAsia="ru-RU" w:bidi="ru-RU"/>
        </w:rPr>
        <w:t>8.9.</w:t>
      </w:r>
      <w:r w:rsidRPr="009856DB">
        <w:rPr>
          <w:rFonts w:ascii="GHEA Grapalat" w:eastAsia="Times New Roman" w:hAnsi="GHEA Grapalat" w:cs="Times New Roman"/>
          <w:sz w:val="24"/>
          <w:szCs w:val="24"/>
          <w:lang w:eastAsia="ru-RU" w:bidi="ru-RU"/>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5109A5" w:rsidRPr="009856DB" w:rsidRDefault="005109A5" w:rsidP="005109A5">
      <w:pPr>
        <w:widowControl w:val="0"/>
        <w:spacing w:line="372"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w:t>
      </w:r>
      <w:r w:rsidRPr="009856DB">
        <w:rPr>
          <w:rFonts w:ascii="GHEA Grapalat" w:eastAsia="Times New Roman" w:hAnsi="GHEA Grapalat" w:cs="Times New Roman"/>
          <w:sz w:val="24"/>
          <w:szCs w:val="24"/>
          <w:lang w:eastAsia="ru-RU" w:bidi="ru-RU"/>
        </w:rPr>
        <w:lastRenderedPageBreak/>
        <w:t>нормами, регулирующими отношения, связанные с данными сделками, и за них ответственен Подрядчик.</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8.10.</w:t>
      </w:r>
      <w:r w:rsidRPr="009856DB">
        <w:rPr>
          <w:rFonts w:ascii="GHEA Grapalat" w:eastAsia="Times New Roman" w:hAnsi="GHEA Grapalat" w:cs="Times New Roman"/>
          <w:sz w:val="24"/>
          <w:szCs w:val="24"/>
          <w:lang w:eastAsia="ru-RU" w:bidi="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pacing w:val="-4"/>
          <w:sz w:val="24"/>
          <w:szCs w:val="24"/>
          <w:lang w:eastAsia="ru-RU" w:bidi="ru-RU"/>
        </w:rPr>
      </w:pPr>
      <w:r w:rsidRPr="009856DB">
        <w:rPr>
          <w:rFonts w:ascii="GHEA Grapalat" w:eastAsia="Times New Roman" w:hAnsi="GHEA Grapalat" w:cs="Times New Roman"/>
          <w:sz w:val="24"/>
          <w:szCs w:val="24"/>
          <w:lang w:eastAsia="ru-RU" w:bidi="ru-RU"/>
        </w:rPr>
        <w:t>8.11.</w:t>
      </w:r>
      <w:r w:rsidRPr="009856DB">
        <w:rPr>
          <w:rFonts w:ascii="GHEA Grapalat" w:eastAsia="Times New Roman" w:hAnsi="GHEA Grapalat" w:cs="Times New Roman"/>
          <w:sz w:val="24"/>
          <w:szCs w:val="24"/>
          <w:lang w:eastAsia="ru-RU" w:bidi="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9856DB">
        <w:rPr>
          <w:rFonts w:ascii="GHEA Grapalat" w:eastAsia="Times New Roman" w:hAnsi="GHEA Grapalat" w:cs="Times New Roman"/>
          <w:spacing w:val="-4"/>
          <w:sz w:val="24"/>
          <w:szCs w:val="24"/>
          <w:lang w:eastAsia="ru-RU" w:bidi="ru-RU"/>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8.12.</w:t>
      </w:r>
      <w:r w:rsidRPr="009856DB">
        <w:rPr>
          <w:rFonts w:ascii="GHEA Grapalat" w:eastAsia="Times New Roman" w:hAnsi="GHEA Grapalat" w:cs="Times New Roman"/>
          <w:sz w:val="24"/>
          <w:szCs w:val="24"/>
          <w:lang w:eastAsia="ru-RU" w:bidi="ru-RU"/>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8.13.</w:t>
      </w:r>
      <w:r w:rsidRPr="009856DB">
        <w:rPr>
          <w:rFonts w:ascii="GHEA Grapalat" w:eastAsia="Times New Roman" w:hAnsi="GHEA Grapalat" w:cs="Times New Roman"/>
          <w:sz w:val="24"/>
          <w:szCs w:val="24"/>
          <w:lang w:eastAsia="ru-RU" w:bidi="ru-RU"/>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8.14.</w:t>
      </w:r>
      <w:r w:rsidRPr="009856DB">
        <w:rPr>
          <w:rFonts w:ascii="GHEA Grapalat" w:eastAsia="Times New Roman" w:hAnsi="GHEA Grapalat" w:cs="Times New Roman"/>
          <w:sz w:val="24"/>
          <w:szCs w:val="24"/>
          <w:lang w:eastAsia="ru-RU" w:bidi="ru-RU"/>
        </w:rPr>
        <w:tab/>
        <w:t>К отношениям, связанным с настоящим договором, применяется право Республики Армения.</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8.15.</w:t>
      </w:r>
      <w:r w:rsidRPr="009856DB">
        <w:rPr>
          <w:rFonts w:ascii="GHEA Grapalat" w:eastAsia="Times New Roman" w:hAnsi="GHEA Grapalat" w:cs="Times New Roman"/>
          <w:sz w:val="24"/>
          <w:szCs w:val="24"/>
          <w:lang w:eastAsia="ru-RU" w:bidi="ru-RU"/>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9856DB">
        <w:rPr>
          <w:rFonts w:ascii="GHEA Grapalat" w:eastAsia="Times New Roman" w:hAnsi="GHEA Grapalat" w:cs="Times New Roman"/>
          <w:sz w:val="24"/>
          <w:szCs w:val="24"/>
          <w:vertAlign w:val="superscript"/>
          <w:lang w:eastAsia="ru-RU" w:bidi="ru-RU"/>
        </w:rPr>
        <w:footnoteReference w:customMarkFollows="1" w:id="26"/>
        <w:t>34</w:t>
      </w:r>
    </w:p>
    <w:p w:rsidR="005109A5" w:rsidRPr="009856DB" w:rsidRDefault="005109A5" w:rsidP="005109A5">
      <w:pPr>
        <w:widowControl w:val="0"/>
        <w:tabs>
          <w:tab w:val="left" w:pos="1276"/>
        </w:tabs>
        <w:spacing w:line="353"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spacing w:line="353" w:lineRule="auto"/>
        <w:jc w:val="center"/>
        <w:rPr>
          <w:rFonts w:ascii="GHEA Grapalat" w:eastAsia="Times New Roman" w:hAnsi="GHEA Grapalat" w:cs="Sylfaen"/>
          <w:b/>
          <w:sz w:val="24"/>
          <w:szCs w:val="24"/>
          <w:lang w:eastAsia="ru-RU" w:bidi="ru-RU"/>
        </w:rPr>
      </w:pPr>
      <w:r w:rsidRPr="009856DB">
        <w:rPr>
          <w:rFonts w:ascii="GHEA Grapalat" w:eastAsia="Times New Roman" w:hAnsi="GHEA Grapalat" w:cs="Times New Roman"/>
          <w:b/>
          <w:sz w:val="24"/>
          <w:szCs w:val="24"/>
          <w:lang w:eastAsia="ru-RU" w:bidi="ru-RU"/>
        </w:rPr>
        <w:t>9. АДРЕСА, БАНКОВСКИЕ РЕКВИЗИТЫ И ПОДПИСИ СТОРОН</w:t>
      </w:r>
    </w:p>
    <w:tbl>
      <w:tblPr>
        <w:tblW w:w="9639" w:type="dxa"/>
        <w:jc w:val="center"/>
        <w:tblLayout w:type="fixed"/>
        <w:tblLook w:val="0000"/>
      </w:tblPr>
      <w:tblGrid>
        <w:gridCol w:w="4536"/>
        <w:gridCol w:w="760"/>
        <w:gridCol w:w="4343"/>
      </w:tblGrid>
      <w:tr w:rsidR="005109A5" w:rsidRPr="009856DB" w:rsidTr="00E871B1">
        <w:trPr>
          <w:jc w:val="center"/>
        </w:trPr>
        <w:tc>
          <w:tcPr>
            <w:tcW w:w="4536"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ЗАКАЗЧИК</w:t>
            </w:r>
          </w:p>
          <w:p w:rsidR="005109A5" w:rsidRPr="009856DB" w:rsidRDefault="005109A5" w:rsidP="005109A5">
            <w:pPr>
              <w:widowControl w:val="0"/>
              <w:spacing w:after="0" w:line="24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М. П.</w:t>
            </w:r>
          </w:p>
        </w:tc>
        <w:tc>
          <w:tcPr>
            <w:tcW w:w="760" w:type="dxa"/>
          </w:tcPr>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p>
        </w:tc>
        <w:tc>
          <w:tcPr>
            <w:tcW w:w="4343"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ПОДРЯДЧИК</w:t>
            </w:r>
          </w:p>
          <w:p w:rsidR="005109A5" w:rsidRPr="009856DB" w:rsidRDefault="005109A5" w:rsidP="005109A5">
            <w:pPr>
              <w:widowControl w:val="0"/>
              <w:spacing w:after="0" w:line="24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М. П.</w:t>
            </w:r>
          </w:p>
        </w:tc>
      </w:tr>
    </w:tbl>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i/>
          <w:sz w:val="24"/>
          <w:szCs w:val="24"/>
          <w:lang w:val="en-US" w:eastAsia="ru-RU" w:bidi="ru-RU"/>
        </w:rPr>
      </w:pPr>
    </w:p>
    <w:p w:rsidR="005109A5" w:rsidRPr="009856DB" w:rsidRDefault="005109A5" w:rsidP="005109A5">
      <w:pPr>
        <w:widowControl w:val="0"/>
        <w:tabs>
          <w:tab w:val="left" w:pos="1276"/>
        </w:tabs>
        <w:spacing w:line="360" w:lineRule="auto"/>
        <w:ind w:firstLine="567"/>
        <w:jc w:val="both"/>
        <w:rPr>
          <w:rFonts w:ascii="GHEA Grapalat" w:eastAsia="Times New Roman" w:hAnsi="GHEA Grapalat" w:cs="Times New Roman"/>
          <w:sz w:val="24"/>
          <w:szCs w:val="24"/>
          <w:u w:val="single"/>
          <w:lang w:eastAsia="ru-RU" w:bidi="ru-RU"/>
        </w:rPr>
      </w:pPr>
      <w:r w:rsidRPr="009856DB">
        <w:rPr>
          <w:rFonts w:ascii="GHEA Grapalat" w:eastAsia="Times New Roman" w:hAnsi="GHEA Grapalat" w:cs="Times New Roman"/>
          <w:i/>
          <w:sz w:val="24"/>
          <w:szCs w:val="24"/>
          <w:lang w:eastAsia="ru-RU" w:bidi="ru-RU"/>
        </w:rPr>
        <w:t>В случае необходимости в проект договора могут быть включены не противоречащие законодательству Республики Армения положения.</w:t>
      </w:r>
    </w:p>
    <w:p w:rsidR="005109A5" w:rsidRPr="009856DB" w:rsidRDefault="005109A5" w:rsidP="005109A5">
      <w:pPr>
        <w:widowControl w:val="0"/>
        <w:spacing w:line="360" w:lineRule="auto"/>
        <w:ind w:firstLine="567"/>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lastRenderedPageBreak/>
        <w:t>Приложение № 1</w:t>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sz w:val="24"/>
          <w:szCs w:val="24"/>
          <w:lang w:eastAsia="ru-RU" w:bidi="ru-RU"/>
        </w:rPr>
        <w:t>к Договору под кодом</w:t>
      </w:r>
      <w:r w:rsidR="00DA31C8" w:rsidRPr="009856DB">
        <w:rPr>
          <w:rFonts w:ascii="Sylfaen" w:eastAsia="Times New Roman" w:hAnsi="Sylfaen" w:cs="Times New Roman"/>
          <w:b/>
          <w:sz w:val="20"/>
          <w:szCs w:val="20"/>
          <w:u w:val="single"/>
          <w:lang w:eastAsia="ru-RU" w:bidi="ru-RU"/>
        </w:rPr>
        <w:t xml:space="preserve"> AMГH-</w:t>
      </w:r>
      <w:r w:rsidR="00DA31C8" w:rsidRPr="009856DB">
        <w:rPr>
          <w:rFonts w:ascii="GHEA Grapalat" w:hAnsi="GHEA Grapalat"/>
          <w:b/>
          <w:sz w:val="20"/>
          <w:szCs w:val="20"/>
        </w:rPr>
        <w:t xml:space="preserve"> BMAShDzB</w:t>
      </w:r>
      <w:r w:rsidR="00DA31C8" w:rsidRPr="009856DB">
        <w:rPr>
          <w:rFonts w:ascii="Sylfaen" w:eastAsia="Times New Roman" w:hAnsi="Sylfaen" w:cs="Times New Roman"/>
          <w:b/>
          <w:sz w:val="20"/>
          <w:szCs w:val="20"/>
          <w:u w:val="single"/>
          <w:lang w:eastAsia="ru-RU" w:bidi="ru-RU"/>
        </w:rPr>
        <w:t xml:space="preserve"> -21/0</w:t>
      </w:r>
      <w:r w:rsidR="00DA31C8"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Arial"/>
          <w:i/>
          <w:sz w:val="24"/>
          <w:szCs w:val="24"/>
          <w:lang w:eastAsia="ru-RU" w:bidi="ru-RU"/>
        </w:rPr>
        <w:br/>
      </w:r>
      <w:r w:rsidRPr="009856DB">
        <w:rPr>
          <w:rFonts w:ascii="GHEA Grapalat" w:eastAsia="Times New Roman" w:hAnsi="GHEA Grapalat" w:cs="Times New Roman"/>
          <w:i/>
          <w:sz w:val="24"/>
          <w:szCs w:val="24"/>
          <w:lang w:eastAsia="ru-RU" w:bidi="ru-RU"/>
        </w:rPr>
        <w:t xml:space="preserve">заключенному " </w:t>
      </w:r>
      <w:r w:rsidRPr="009856DB">
        <w:rPr>
          <w:rFonts w:ascii="GHEA Grapalat" w:eastAsia="Times New Roman" w:hAnsi="GHEA Grapalat" w:cs="Times New Roman"/>
          <w:i/>
          <w:sz w:val="24"/>
          <w:szCs w:val="24"/>
          <w:lang w:eastAsia="ru-RU" w:bidi="ru-RU"/>
        </w:rPr>
        <w:tab/>
        <w:t xml:space="preserve">"  </w:t>
      </w:r>
      <w:r w:rsidRPr="009856DB">
        <w:rPr>
          <w:rFonts w:ascii="GHEA Grapalat" w:eastAsia="Times New Roman" w:hAnsi="GHEA Grapalat" w:cs="Times New Roman"/>
          <w:i/>
          <w:sz w:val="24"/>
          <w:szCs w:val="24"/>
          <w:lang w:eastAsia="ru-RU" w:bidi="ru-RU"/>
        </w:rPr>
        <w:tab/>
        <w:t>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spacing w:line="360" w:lineRule="auto"/>
        <w:ind w:firstLine="567"/>
        <w:jc w:val="center"/>
        <w:rPr>
          <w:rFonts w:ascii="GHEA Grapalat" w:eastAsia="Times New Roman" w:hAnsi="GHEA Grapalat" w:cs="Times New Roman"/>
          <w:b/>
          <w:sz w:val="24"/>
          <w:szCs w:val="24"/>
          <w:lang w:eastAsia="ru-RU" w:bidi="ru-RU"/>
        </w:rPr>
      </w:pPr>
    </w:p>
    <w:p w:rsidR="005109A5" w:rsidRPr="009856DB" w:rsidRDefault="005109A5" w:rsidP="005109A5">
      <w:pPr>
        <w:widowControl w:val="0"/>
        <w:spacing w:line="360" w:lineRule="auto"/>
        <w:ind w:firstLine="567"/>
        <w:jc w:val="center"/>
        <w:rPr>
          <w:rFonts w:ascii="GHEA Grapalat" w:eastAsia="Times New Roman" w:hAnsi="GHEA Grapalat" w:cs="Arial"/>
          <w:b/>
          <w:sz w:val="24"/>
          <w:szCs w:val="24"/>
          <w:lang w:eastAsia="ru-RU" w:bidi="ru-RU"/>
        </w:rPr>
      </w:pPr>
      <w:r w:rsidRPr="009856DB">
        <w:rPr>
          <w:rFonts w:ascii="GHEA Grapalat" w:eastAsia="Times New Roman" w:hAnsi="GHEA Grapalat" w:cs="Times New Roman"/>
          <w:b/>
          <w:sz w:val="28"/>
          <w:szCs w:val="28"/>
          <w:lang w:eastAsia="ru-RU" w:bidi="ru-RU"/>
        </w:rPr>
        <w:t>Объемная ведомость-смета</w:t>
      </w:r>
      <w:r w:rsidRPr="009856DB">
        <w:rPr>
          <w:rFonts w:ascii="GHEA Grapalat" w:eastAsia="Times New Roman" w:hAnsi="GHEA Grapalat" w:cs="Times New Roman"/>
          <w:b/>
          <w:sz w:val="24"/>
          <w:szCs w:val="24"/>
          <w:lang w:eastAsia="ru-RU" w:bidi="ru-RU"/>
        </w:rPr>
        <w:t>*</w:t>
      </w:r>
    </w:p>
    <w:p w:rsidR="005109A5" w:rsidRPr="009856DB" w:rsidRDefault="005109A5" w:rsidP="005109A5">
      <w:pPr>
        <w:widowControl w:val="0"/>
        <w:spacing w:line="360" w:lineRule="auto"/>
        <w:ind w:firstLine="567"/>
        <w:jc w:val="right"/>
        <w:rPr>
          <w:rFonts w:ascii="GHEA Grapalat" w:eastAsia="Times New Roman" w:hAnsi="GHEA Grapalat" w:cs="Times New Roman"/>
          <w:i/>
          <w:sz w:val="24"/>
          <w:szCs w:val="24"/>
          <w:lang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r w:rsidRPr="009856DB">
        <w:rPr>
          <w:rFonts w:ascii="GHEA Grapalat" w:eastAsia="Times New Roman" w:hAnsi="GHEA Grapalat" w:cs="Times New Roman"/>
          <w:b/>
          <w:sz w:val="24"/>
          <w:szCs w:val="24"/>
          <w:lang w:eastAsia="ru-RU" w:bidi="ru-RU"/>
        </w:rPr>
        <w:t>ВЫПОЛНЕНИЯ РАБОТ</w:t>
      </w:r>
      <w:r w:rsidR="006F5029" w:rsidRPr="009856DB">
        <w:rPr>
          <w:rFonts w:ascii="inherit" w:eastAsia="Times New Roman" w:hAnsi="inherit" w:cs="Courier New"/>
          <w:color w:val="202124"/>
          <w:sz w:val="20"/>
          <w:szCs w:val="20"/>
          <w:lang w:eastAsia="ru-RU"/>
        </w:rPr>
        <w:t>ОРОШЕНИЕРЕМОНТ СЕТИ</w:t>
      </w: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sz w:val="24"/>
          <w:szCs w:val="24"/>
          <w:lang w:val="hy-AM" w:eastAsia="ru-RU" w:bidi="ru-RU"/>
        </w:rPr>
      </w:pPr>
    </w:p>
    <w:p w:rsidR="005109A5" w:rsidRPr="009856DB" w:rsidRDefault="005109A5" w:rsidP="005109A5">
      <w:pPr>
        <w:widowControl w:val="0"/>
        <w:spacing w:line="360" w:lineRule="auto"/>
        <w:ind w:firstLine="567"/>
        <w:jc w:val="center"/>
        <w:rPr>
          <w:rFonts w:ascii="Sylfaen" w:eastAsia="Times New Roman" w:hAnsi="Sylfaen" w:cs="Times New Roman"/>
          <w:b/>
          <w:sz w:val="24"/>
          <w:szCs w:val="24"/>
          <w:lang w:val="hy-AM" w:eastAsia="ru-RU" w:bidi="ru-RU"/>
        </w:rPr>
      </w:pPr>
    </w:p>
    <w:p w:rsidR="005109A5" w:rsidRPr="009856DB" w:rsidRDefault="005109A5" w:rsidP="005109A5">
      <w:pPr>
        <w:widowControl w:val="0"/>
        <w:spacing w:line="360" w:lineRule="auto"/>
        <w:ind w:firstLine="567"/>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sz w:val="24"/>
          <w:szCs w:val="24"/>
          <w:lang w:eastAsia="ru-RU" w:bidi="ru-RU"/>
        </w:rPr>
        <w:t xml:space="preserve">* Подрядчик выполняет работы по адресу </w:t>
      </w:r>
      <w:r w:rsidR="006F5029" w:rsidRPr="009856DB">
        <w:rPr>
          <w:rStyle w:val="y2iqfc"/>
          <w:rFonts w:ascii="Arial Unicode" w:hAnsi="Arial Unicode"/>
          <w:color w:val="202124"/>
        </w:rPr>
        <w:t>ГЕГАКЕРТСКОЙ ОБЩИНЫ</w:t>
      </w:r>
    </w:p>
    <w:p w:rsidR="005109A5" w:rsidRPr="009856DB" w:rsidRDefault="005109A5" w:rsidP="005109A5">
      <w:pPr>
        <w:widowControl w:val="0"/>
        <w:spacing w:line="360" w:lineRule="auto"/>
        <w:ind w:firstLine="567"/>
        <w:jc w:val="right"/>
        <w:rPr>
          <w:rFonts w:ascii="GHEA Grapalat" w:eastAsia="Times New Roman" w:hAnsi="GHEA Grapalat" w:cs="Times New Roman"/>
          <w:i/>
          <w:sz w:val="24"/>
          <w:szCs w:val="24"/>
          <w:lang w:eastAsia="ru-RU" w:bidi="ru-RU"/>
        </w:rPr>
      </w:pPr>
    </w:p>
    <w:tbl>
      <w:tblPr>
        <w:tblW w:w="9639" w:type="dxa"/>
        <w:jc w:val="center"/>
        <w:tblLayout w:type="fixed"/>
        <w:tblLook w:val="0000"/>
      </w:tblPr>
      <w:tblGrid>
        <w:gridCol w:w="4536"/>
        <w:gridCol w:w="760"/>
        <w:gridCol w:w="4343"/>
      </w:tblGrid>
      <w:tr w:rsidR="005109A5" w:rsidRPr="009856DB" w:rsidTr="00E871B1">
        <w:trPr>
          <w:jc w:val="center"/>
        </w:trPr>
        <w:tc>
          <w:tcPr>
            <w:tcW w:w="4536" w:type="dxa"/>
          </w:tcPr>
          <w:p w:rsidR="005109A5" w:rsidRPr="009856DB" w:rsidRDefault="005109A5" w:rsidP="005109A5">
            <w:pPr>
              <w:widowControl w:val="0"/>
              <w:spacing w:line="360" w:lineRule="auto"/>
              <w:ind w:firstLine="34"/>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ЗАКАЗЧИК</w:t>
            </w:r>
          </w:p>
          <w:p w:rsidR="005109A5" w:rsidRPr="009856DB" w:rsidRDefault="005109A5" w:rsidP="005109A5">
            <w:pPr>
              <w:widowControl w:val="0"/>
              <w:spacing w:after="0" w:line="240" w:lineRule="auto"/>
              <w:ind w:firstLine="34"/>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_______________________</w:t>
            </w:r>
          </w:p>
          <w:p w:rsidR="005109A5" w:rsidRPr="009856DB" w:rsidRDefault="005109A5" w:rsidP="005109A5">
            <w:pPr>
              <w:widowControl w:val="0"/>
              <w:spacing w:line="360" w:lineRule="auto"/>
              <w:ind w:firstLine="34"/>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360" w:lineRule="auto"/>
              <w:ind w:firstLine="34"/>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c>
          <w:tcPr>
            <w:tcW w:w="760" w:type="dxa"/>
          </w:tcPr>
          <w:p w:rsidR="005109A5" w:rsidRPr="009856DB" w:rsidRDefault="005109A5" w:rsidP="005109A5">
            <w:pPr>
              <w:widowControl w:val="0"/>
              <w:spacing w:line="360" w:lineRule="auto"/>
              <w:ind w:firstLine="34"/>
              <w:jc w:val="center"/>
              <w:rPr>
                <w:rFonts w:ascii="GHEA Grapalat" w:eastAsia="Times New Roman" w:hAnsi="GHEA Grapalat" w:cs="Times New Roman"/>
                <w:sz w:val="24"/>
                <w:szCs w:val="24"/>
                <w:lang w:eastAsia="ru-RU" w:bidi="ru-RU"/>
              </w:rPr>
            </w:pPr>
          </w:p>
        </w:tc>
        <w:tc>
          <w:tcPr>
            <w:tcW w:w="4343" w:type="dxa"/>
          </w:tcPr>
          <w:p w:rsidR="005109A5" w:rsidRPr="009856DB" w:rsidRDefault="005109A5" w:rsidP="005109A5">
            <w:pPr>
              <w:widowControl w:val="0"/>
              <w:spacing w:line="360" w:lineRule="auto"/>
              <w:ind w:firstLine="34"/>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ПОДРЯДЧИК</w:t>
            </w:r>
          </w:p>
          <w:p w:rsidR="005109A5" w:rsidRPr="009856DB" w:rsidRDefault="005109A5" w:rsidP="005109A5">
            <w:pPr>
              <w:widowControl w:val="0"/>
              <w:spacing w:after="0" w:line="240" w:lineRule="auto"/>
              <w:ind w:firstLine="34"/>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w:t>
            </w:r>
          </w:p>
          <w:p w:rsidR="005109A5" w:rsidRPr="009856DB" w:rsidRDefault="005109A5" w:rsidP="005109A5">
            <w:pPr>
              <w:widowControl w:val="0"/>
              <w:spacing w:line="360" w:lineRule="auto"/>
              <w:ind w:firstLine="34"/>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/подпись/</w:t>
            </w:r>
          </w:p>
          <w:p w:rsidR="005109A5" w:rsidRPr="009856DB" w:rsidRDefault="005109A5" w:rsidP="005109A5">
            <w:pPr>
              <w:widowControl w:val="0"/>
              <w:spacing w:line="360" w:lineRule="auto"/>
              <w:ind w:firstLine="34"/>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r>
    </w:tbl>
    <w:p w:rsidR="005109A5" w:rsidRPr="009856DB" w:rsidRDefault="005109A5" w:rsidP="005109A5">
      <w:pPr>
        <w:widowControl w:val="0"/>
        <w:spacing w:line="360" w:lineRule="auto"/>
        <w:ind w:firstLine="567"/>
        <w:jc w:val="right"/>
        <w:rPr>
          <w:rFonts w:ascii="GHEA Grapalat" w:eastAsia="Times New Roman" w:hAnsi="GHEA Grapalat" w:cs="Times New Roman"/>
          <w:i/>
          <w:sz w:val="24"/>
          <w:szCs w:val="24"/>
          <w:lang w:eastAsia="ru-RU" w:bidi="ru-RU"/>
        </w:rPr>
      </w:pPr>
    </w:p>
    <w:p w:rsidR="005109A5" w:rsidRPr="009856DB" w:rsidRDefault="005109A5" w:rsidP="005109A5">
      <w:pPr>
        <w:spacing w:after="0" w:line="240" w:lineRule="auto"/>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i/>
          <w:sz w:val="24"/>
          <w:szCs w:val="24"/>
          <w:lang w:eastAsia="ru-RU" w:bidi="ru-RU"/>
        </w:rPr>
        <w:br w:type="page"/>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lastRenderedPageBreak/>
        <w:t>Приложение № 2</w:t>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t xml:space="preserve">к Договору под кодом </w:t>
      </w:r>
      <w:r w:rsidR="00216F14" w:rsidRPr="009856DB">
        <w:rPr>
          <w:rFonts w:ascii="Sylfaen" w:eastAsia="Times New Roman" w:hAnsi="Sylfaen" w:cs="Times New Roman"/>
          <w:b/>
          <w:sz w:val="20"/>
          <w:szCs w:val="20"/>
          <w:u w:val="single"/>
          <w:lang w:eastAsia="ru-RU" w:bidi="ru-RU"/>
        </w:rPr>
        <w:t>AMГH-</w:t>
      </w:r>
      <w:r w:rsidR="00216F14" w:rsidRPr="009856DB">
        <w:rPr>
          <w:rFonts w:ascii="GHEA Grapalat" w:hAnsi="GHEA Grapalat"/>
          <w:b/>
          <w:sz w:val="20"/>
          <w:szCs w:val="20"/>
        </w:rPr>
        <w:t xml:space="preserve"> BMAShDzB</w:t>
      </w:r>
      <w:r w:rsidR="00216F14" w:rsidRPr="009856DB">
        <w:rPr>
          <w:rFonts w:ascii="Sylfaen" w:eastAsia="Times New Roman" w:hAnsi="Sylfaen" w:cs="Times New Roman"/>
          <w:b/>
          <w:sz w:val="20"/>
          <w:szCs w:val="20"/>
          <w:u w:val="single"/>
          <w:lang w:eastAsia="ru-RU" w:bidi="ru-RU"/>
        </w:rPr>
        <w:t xml:space="preserve"> -21/0</w:t>
      </w:r>
      <w:r w:rsidR="00216F14" w:rsidRPr="009856DB">
        <w:rPr>
          <w:rFonts w:ascii="Sylfaen" w:eastAsia="Times New Roman" w:hAnsi="Sylfaen" w:cs="Times New Roman"/>
          <w:b/>
          <w:sz w:val="20"/>
          <w:szCs w:val="20"/>
          <w:u w:val="single"/>
          <w:lang w:val="hy-AM" w:eastAsia="ru-RU" w:bidi="ru-RU"/>
        </w:rPr>
        <w:t>8</w:t>
      </w:r>
      <w:r w:rsidRPr="009856DB">
        <w:rPr>
          <w:rFonts w:ascii="GHEA Grapalat" w:eastAsia="Times New Roman" w:hAnsi="GHEA Grapalat" w:cs="Arial"/>
          <w:i/>
          <w:sz w:val="24"/>
          <w:szCs w:val="24"/>
          <w:lang w:eastAsia="ru-RU" w:bidi="ru-RU"/>
        </w:rPr>
        <w:br/>
      </w:r>
      <w:r w:rsidRPr="009856DB">
        <w:rPr>
          <w:rFonts w:ascii="GHEA Grapalat" w:eastAsia="Times New Roman" w:hAnsi="GHEA Grapalat" w:cs="Times New Roman"/>
          <w:i/>
          <w:sz w:val="24"/>
          <w:szCs w:val="24"/>
          <w:lang w:eastAsia="ru-RU" w:bidi="ru-RU"/>
        </w:rPr>
        <w:t xml:space="preserve">заключенному " </w:t>
      </w:r>
      <w:r w:rsidRPr="009856DB">
        <w:rPr>
          <w:rFonts w:ascii="GHEA Grapalat" w:eastAsia="Times New Roman" w:hAnsi="GHEA Grapalat" w:cs="Times New Roman"/>
          <w:i/>
          <w:sz w:val="24"/>
          <w:szCs w:val="24"/>
          <w:lang w:eastAsia="ru-RU" w:bidi="ru-RU"/>
        </w:rPr>
        <w:tab/>
        <w:t xml:space="preserve">"  </w:t>
      </w:r>
      <w:r w:rsidRPr="009856DB">
        <w:rPr>
          <w:rFonts w:ascii="GHEA Grapalat" w:eastAsia="Times New Roman" w:hAnsi="GHEA Grapalat" w:cs="Times New Roman"/>
          <w:i/>
          <w:sz w:val="24"/>
          <w:szCs w:val="24"/>
          <w:lang w:eastAsia="ru-RU" w:bidi="ru-RU"/>
        </w:rPr>
        <w:tab/>
        <w:t>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spacing w:line="360" w:lineRule="auto"/>
        <w:ind w:firstLine="567"/>
        <w:jc w:val="center"/>
        <w:rPr>
          <w:rFonts w:ascii="GHEA Grapalat" w:eastAsia="Times New Roman" w:hAnsi="GHEA Grapalat" w:cs="Sylfaen"/>
          <w:b/>
          <w:sz w:val="24"/>
          <w:szCs w:val="24"/>
          <w:lang w:eastAsia="ru-RU" w:bidi="ru-RU"/>
        </w:rPr>
      </w:pPr>
    </w:p>
    <w:p w:rsidR="005109A5" w:rsidRPr="009856DB" w:rsidRDefault="005109A5" w:rsidP="005109A5">
      <w:pPr>
        <w:widowControl w:val="0"/>
        <w:spacing w:line="360"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КАЛЕНДАРНЫЙ ГРАФИК</w:t>
      </w:r>
    </w:p>
    <w:p w:rsidR="005109A5" w:rsidRPr="009856DB" w:rsidRDefault="005109A5" w:rsidP="005109A5">
      <w:pPr>
        <w:widowControl w:val="0"/>
        <w:spacing w:line="360" w:lineRule="auto"/>
        <w:ind w:firstLine="567"/>
        <w:jc w:val="center"/>
        <w:rPr>
          <w:rFonts w:ascii="GHEA Grapalat" w:eastAsia="Times New Roman" w:hAnsi="GHEA Grapalat" w:cs="Times New Roman"/>
          <w:b/>
          <w:sz w:val="24"/>
          <w:szCs w:val="24"/>
          <w:lang w:eastAsia="ru-RU" w:bidi="ru-RU"/>
        </w:rPr>
      </w:pPr>
      <w:r w:rsidRPr="009856DB">
        <w:rPr>
          <w:rFonts w:ascii="GHEA Grapalat" w:eastAsia="Times New Roman" w:hAnsi="GHEA Grapalat" w:cs="Times New Roman"/>
          <w:b/>
          <w:sz w:val="24"/>
          <w:szCs w:val="24"/>
          <w:lang w:eastAsia="ru-RU" w:bidi="ru-RU"/>
        </w:rPr>
        <w:t>ВЫПОЛНЕНИЯ РАБОТ</w:t>
      </w:r>
      <w:r w:rsidRPr="009856DB">
        <w:rPr>
          <w:rFonts w:ascii="GHEA Grapalat" w:eastAsia="Times New Roman" w:hAnsi="GHEA Grapalat" w:cs="Times New Roman"/>
          <w:sz w:val="24"/>
          <w:szCs w:val="24"/>
          <w:lang w:eastAsia="ru-RU" w:bidi="ru-RU"/>
        </w:rPr>
        <w:t xml:space="preserve"> "</w:t>
      </w:r>
      <w:r w:rsidR="00DA31C8" w:rsidRPr="009856DB">
        <w:rPr>
          <w:rFonts w:ascii="inherit" w:eastAsia="Times New Roman" w:hAnsi="inherit" w:cs="Courier New"/>
          <w:color w:val="202124"/>
          <w:sz w:val="20"/>
          <w:szCs w:val="20"/>
          <w:lang w:eastAsia="ru-RU"/>
        </w:rPr>
        <w:t>ОРОШЕНИЕРЕМОНТ СЕТИ</w:t>
      </w:r>
      <w:r w:rsidRPr="009856DB">
        <w:rPr>
          <w:rFonts w:ascii="GHEA Grapalat" w:eastAsia="Times New Roman" w:hAnsi="GHEA Grapalat" w:cs="Times New Roman"/>
          <w:sz w:val="24"/>
          <w:szCs w:val="24"/>
          <w:lang w:eastAsia="ru-RU" w:bidi="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5109A5" w:rsidRPr="009856DB" w:rsidTr="00E871B1">
        <w:trPr>
          <w:cantSplit/>
          <w:jc w:val="center"/>
        </w:trPr>
        <w:tc>
          <w:tcPr>
            <w:tcW w:w="816" w:type="dxa"/>
            <w:vMerge w:val="restart"/>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 п/п</w:t>
            </w:r>
          </w:p>
        </w:tc>
        <w:tc>
          <w:tcPr>
            <w:tcW w:w="4962" w:type="dxa"/>
            <w:vMerge w:val="restart"/>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Наименования</w:t>
            </w:r>
          </w:p>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выполняемых Подрядчиком отдельных видов работ</w:t>
            </w:r>
          </w:p>
        </w:tc>
        <w:tc>
          <w:tcPr>
            <w:tcW w:w="2656" w:type="dxa"/>
            <w:gridSpan w:val="2"/>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val="en-US" w:eastAsia="ru-RU" w:bidi="ru-RU"/>
              </w:rPr>
            </w:pPr>
            <w:r w:rsidRPr="009856DB">
              <w:rPr>
                <w:rFonts w:ascii="GHEA Grapalat" w:eastAsia="Times New Roman" w:hAnsi="GHEA Grapalat" w:cs="Times New Roman"/>
                <w:sz w:val="20"/>
                <w:szCs w:val="20"/>
                <w:lang w:eastAsia="ru-RU" w:bidi="ru-RU"/>
              </w:rPr>
              <w:t>Срок выполнения работ</w:t>
            </w:r>
            <w:r w:rsidRPr="009856DB">
              <w:rPr>
                <w:rFonts w:ascii="GHEA Grapalat" w:eastAsia="Times New Roman" w:hAnsi="GHEA Grapalat" w:cs="Times New Roman"/>
                <w:sz w:val="20"/>
                <w:szCs w:val="20"/>
                <w:vertAlign w:val="superscript"/>
                <w:lang w:eastAsia="ru-RU" w:bidi="ru-RU"/>
              </w:rPr>
              <w:footnoteReference w:customMarkFollows="1" w:id="27"/>
              <w:t>**</w:t>
            </w:r>
          </w:p>
        </w:tc>
      </w:tr>
      <w:tr w:rsidR="005109A5" w:rsidRPr="009856DB" w:rsidTr="00E871B1">
        <w:trPr>
          <w:cantSplit/>
          <w:trHeight w:val="586"/>
          <w:jc w:val="center"/>
        </w:trPr>
        <w:tc>
          <w:tcPr>
            <w:tcW w:w="816" w:type="dxa"/>
            <w:vMerge/>
            <w:vAlign w:val="center"/>
          </w:tcPr>
          <w:p w:rsidR="005109A5" w:rsidRPr="009856DB" w:rsidRDefault="005109A5" w:rsidP="005109A5">
            <w:pPr>
              <w:widowControl w:val="0"/>
              <w:spacing w:after="120" w:line="240" w:lineRule="auto"/>
              <w:jc w:val="both"/>
              <w:rPr>
                <w:rFonts w:ascii="GHEA Grapalat" w:eastAsia="Times New Roman" w:hAnsi="GHEA Grapalat" w:cs="Times New Roman"/>
                <w:sz w:val="20"/>
                <w:szCs w:val="20"/>
                <w:lang w:eastAsia="ru-RU" w:bidi="ru-RU"/>
              </w:rPr>
            </w:pPr>
          </w:p>
        </w:tc>
        <w:tc>
          <w:tcPr>
            <w:tcW w:w="4962" w:type="dxa"/>
            <w:vMerge/>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Начало</w:t>
            </w:r>
          </w:p>
        </w:tc>
        <w:tc>
          <w:tcPr>
            <w:tcW w:w="144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Конец</w:t>
            </w: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1</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F72B7D"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hAnsi="GHEA Grapalat"/>
                <w:i/>
                <w:sz w:val="16"/>
                <w:szCs w:val="16"/>
              </w:rPr>
              <w:t>срока в графе "Начало" указывается день вступления в силу заключаемого между сторонами соглашения в случае предусмотрения финансовых средств</w:t>
            </w:r>
            <w:r w:rsidRPr="009856DB">
              <w:rPr>
                <w:rFonts w:ascii="GHEA Grapalat" w:hAnsi="GHEA Grapalat"/>
                <w:i/>
              </w:rPr>
              <w:t>.</w:t>
            </w: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2</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3</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4</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5</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trHeight w:val="586"/>
          <w:jc w:val="center"/>
        </w:trPr>
        <w:tc>
          <w:tcPr>
            <w:tcW w:w="8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w:t>
            </w:r>
          </w:p>
        </w:tc>
        <w:tc>
          <w:tcPr>
            <w:tcW w:w="4962"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20"/>
                <w:szCs w:val="20"/>
                <w:lang w:eastAsia="ru-RU" w:bidi="ru-RU"/>
              </w:rPr>
            </w:pPr>
          </w:p>
        </w:tc>
        <w:tc>
          <w:tcPr>
            <w:tcW w:w="1440" w:type="dxa"/>
            <w:vAlign w:val="center"/>
          </w:tcPr>
          <w:p w:rsidR="005109A5" w:rsidRPr="009856DB" w:rsidRDefault="005109A5" w:rsidP="005109A5">
            <w:pPr>
              <w:widowControl w:val="0"/>
              <w:spacing w:after="120" w:line="240" w:lineRule="auto"/>
              <w:rPr>
                <w:rFonts w:ascii="GHEA Grapalat" w:eastAsia="Times New Roman" w:hAnsi="GHEA Grapalat" w:cs="Times New Roman"/>
                <w:sz w:val="20"/>
                <w:szCs w:val="20"/>
                <w:lang w:eastAsia="ru-RU" w:bidi="ru-RU"/>
              </w:rPr>
            </w:pPr>
          </w:p>
        </w:tc>
      </w:tr>
      <w:tr w:rsidR="005109A5" w:rsidRPr="009856DB" w:rsidTr="00E871B1">
        <w:trPr>
          <w:cantSplit/>
          <w:trHeight w:val="586"/>
          <w:jc w:val="center"/>
        </w:trPr>
        <w:tc>
          <w:tcPr>
            <w:tcW w:w="5778" w:type="dxa"/>
            <w:gridSpan w:val="2"/>
            <w:vAlign w:val="center"/>
          </w:tcPr>
          <w:p w:rsidR="005109A5" w:rsidRPr="009856DB" w:rsidRDefault="005109A5" w:rsidP="005109A5">
            <w:pPr>
              <w:widowControl w:val="0"/>
              <w:spacing w:after="120" w:line="240" w:lineRule="auto"/>
              <w:rPr>
                <w:rFonts w:ascii="GHEA Grapalat" w:eastAsia="Times New Roman" w:hAnsi="GHEA Grapalat" w:cs="Times New Roman"/>
                <w:b/>
                <w:sz w:val="20"/>
                <w:szCs w:val="20"/>
                <w:lang w:eastAsia="ru-RU" w:bidi="ru-RU"/>
              </w:rPr>
            </w:pPr>
            <w:r w:rsidRPr="009856DB">
              <w:rPr>
                <w:rFonts w:ascii="GHEA Grapalat" w:eastAsia="Times New Roman" w:hAnsi="GHEA Grapalat" w:cs="Times New Roman"/>
                <w:b/>
                <w:sz w:val="20"/>
                <w:szCs w:val="20"/>
                <w:lang w:eastAsia="ru-RU" w:bidi="ru-RU"/>
              </w:rPr>
              <w:t>ВСЕГО</w:t>
            </w:r>
          </w:p>
        </w:tc>
        <w:tc>
          <w:tcPr>
            <w:tcW w:w="121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sz w:val="20"/>
                <w:szCs w:val="20"/>
                <w:lang w:eastAsia="ru-RU" w:bidi="ru-RU"/>
              </w:rPr>
            </w:pPr>
          </w:p>
        </w:tc>
        <w:tc>
          <w:tcPr>
            <w:tcW w:w="1440"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b/>
                <w:sz w:val="20"/>
                <w:szCs w:val="20"/>
                <w:lang w:eastAsia="ru-RU" w:bidi="ru-RU"/>
              </w:rPr>
            </w:pPr>
          </w:p>
        </w:tc>
      </w:tr>
    </w:tbl>
    <w:p w:rsidR="005109A5" w:rsidRPr="009856DB" w:rsidRDefault="005109A5" w:rsidP="005109A5">
      <w:pPr>
        <w:widowControl w:val="0"/>
        <w:spacing w:line="360" w:lineRule="auto"/>
        <w:ind w:firstLine="567"/>
        <w:jc w:val="both"/>
        <w:outlineLvl w:val="3"/>
        <w:rPr>
          <w:rFonts w:ascii="GHEA Grapalat" w:eastAsia="Times New Roman" w:hAnsi="GHEA Grapalat" w:cs="Times New Roman"/>
          <w:i/>
          <w:sz w:val="24"/>
          <w:szCs w:val="24"/>
          <w:lang w:eastAsia="ru-RU" w:bidi="ru-RU"/>
        </w:rPr>
      </w:pPr>
    </w:p>
    <w:tbl>
      <w:tblPr>
        <w:tblW w:w="9639" w:type="dxa"/>
        <w:jc w:val="center"/>
        <w:tblLayout w:type="fixed"/>
        <w:tblLook w:val="0000"/>
      </w:tblPr>
      <w:tblGrid>
        <w:gridCol w:w="4536"/>
        <w:gridCol w:w="760"/>
        <w:gridCol w:w="4343"/>
      </w:tblGrid>
      <w:tr w:rsidR="005109A5" w:rsidRPr="009856DB" w:rsidTr="00E871B1">
        <w:trPr>
          <w:jc w:val="center"/>
        </w:trPr>
        <w:tc>
          <w:tcPr>
            <w:tcW w:w="4536"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ЗАКАЗЧИК</w:t>
            </w:r>
          </w:p>
          <w:p w:rsidR="005109A5" w:rsidRPr="009856DB" w:rsidRDefault="005109A5" w:rsidP="005109A5">
            <w:pPr>
              <w:widowControl w:val="0"/>
              <w:spacing w:after="0" w:line="24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lastRenderedPageBreak/>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c>
          <w:tcPr>
            <w:tcW w:w="760" w:type="dxa"/>
          </w:tcPr>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p>
        </w:tc>
        <w:tc>
          <w:tcPr>
            <w:tcW w:w="4343"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ПОДРЯДЧИК</w:t>
            </w:r>
          </w:p>
          <w:p w:rsidR="005109A5" w:rsidRPr="009856DB" w:rsidRDefault="005109A5" w:rsidP="005109A5">
            <w:pPr>
              <w:widowControl w:val="0"/>
              <w:spacing w:after="0" w:line="24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lastRenderedPageBreak/>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r>
    </w:tbl>
    <w:p w:rsidR="005109A5" w:rsidRPr="009856DB" w:rsidRDefault="005109A5" w:rsidP="005109A5">
      <w:pPr>
        <w:widowControl w:val="0"/>
        <w:tabs>
          <w:tab w:val="left" w:pos="8789"/>
        </w:tabs>
        <w:spacing w:line="36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spacing w:line="360" w:lineRule="auto"/>
        <w:rPr>
          <w:rFonts w:ascii="GHEA Grapalat" w:eastAsia="Times New Roman" w:hAnsi="GHEA Grapalat" w:cs="Times New Roman"/>
          <w:i/>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spacing w:line="360" w:lineRule="auto"/>
        <w:ind w:firstLine="567"/>
        <w:jc w:val="right"/>
        <w:rPr>
          <w:rFonts w:ascii="GHEA Grapalat" w:eastAsia="Times New Roman" w:hAnsi="GHEA Grapalat" w:cs="Sylfaen"/>
          <w:i/>
          <w:sz w:val="24"/>
          <w:szCs w:val="24"/>
          <w:lang w:eastAsia="ru-RU" w:bidi="ru-RU"/>
        </w:rPr>
      </w:pPr>
      <w:r w:rsidRPr="009856DB">
        <w:rPr>
          <w:rFonts w:ascii="GHEA Grapalat" w:eastAsia="Times New Roman" w:hAnsi="GHEA Grapalat" w:cs="Times New Roman"/>
          <w:i/>
          <w:sz w:val="24"/>
          <w:szCs w:val="24"/>
          <w:lang w:eastAsia="ru-RU" w:bidi="ru-RU"/>
        </w:rPr>
        <w:lastRenderedPageBreak/>
        <w:t>Приложение № 3</w:t>
      </w:r>
    </w:p>
    <w:p w:rsidR="005109A5" w:rsidRPr="009856DB" w:rsidRDefault="005109A5" w:rsidP="005109A5">
      <w:pPr>
        <w:widowControl w:val="0"/>
        <w:spacing w:line="360" w:lineRule="auto"/>
        <w:ind w:firstLine="567"/>
        <w:jc w:val="right"/>
        <w:rPr>
          <w:rFonts w:ascii="GHEA Grapalat" w:eastAsia="Times New Roman" w:hAnsi="GHEA Grapalat" w:cs="Sylfaen"/>
          <w:i/>
          <w:sz w:val="24"/>
          <w:szCs w:val="24"/>
          <w:lang w:eastAsia="ru-RU" w:bidi="ru-RU"/>
        </w:rPr>
      </w:pPr>
      <w:r w:rsidRPr="009856DB">
        <w:rPr>
          <w:rFonts w:ascii="GHEA Grapalat" w:eastAsia="Times New Roman" w:hAnsi="GHEA Grapalat" w:cs="Times New Roman"/>
          <w:i/>
          <w:sz w:val="24"/>
          <w:szCs w:val="24"/>
          <w:lang w:eastAsia="ru-RU" w:bidi="ru-RU"/>
        </w:rPr>
        <w:t xml:space="preserve">к Договору под кодом </w:t>
      </w:r>
      <w:r w:rsidR="00F72B7D" w:rsidRPr="009856DB">
        <w:rPr>
          <w:rFonts w:ascii="Sylfaen" w:eastAsia="Times New Roman" w:hAnsi="Sylfaen" w:cs="Times New Roman"/>
          <w:b/>
          <w:sz w:val="20"/>
          <w:szCs w:val="20"/>
          <w:u w:val="single"/>
          <w:lang w:eastAsia="ru-RU" w:bidi="ru-RU"/>
        </w:rPr>
        <w:t>AMГH-</w:t>
      </w:r>
      <w:r w:rsidR="00F72B7D" w:rsidRPr="009856DB">
        <w:rPr>
          <w:rFonts w:ascii="GHEA Grapalat" w:hAnsi="GHEA Grapalat"/>
          <w:b/>
          <w:sz w:val="20"/>
          <w:szCs w:val="20"/>
        </w:rPr>
        <w:t xml:space="preserve"> BMAShDzB</w:t>
      </w:r>
      <w:r w:rsidR="00F72B7D" w:rsidRPr="009856DB">
        <w:rPr>
          <w:rFonts w:ascii="Sylfaen" w:eastAsia="Times New Roman" w:hAnsi="Sylfaen" w:cs="Times New Roman"/>
          <w:b/>
          <w:sz w:val="20"/>
          <w:szCs w:val="20"/>
          <w:u w:val="single"/>
          <w:lang w:eastAsia="ru-RU" w:bidi="ru-RU"/>
        </w:rPr>
        <w:t xml:space="preserve"> -21/0</w:t>
      </w:r>
      <w:r w:rsidR="00F72B7D" w:rsidRPr="009856DB">
        <w:rPr>
          <w:rFonts w:ascii="Sylfaen" w:eastAsia="Times New Roman" w:hAnsi="Sylfaen" w:cs="Times New Roman"/>
          <w:b/>
          <w:sz w:val="20"/>
          <w:szCs w:val="20"/>
          <w:u w:val="single"/>
          <w:lang w:val="hy-AM" w:eastAsia="ru-RU" w:bidi="ru-RU"/>
        </w:rPr>
        <w:t>8</w:t>
      </w:r>
      <w:r w:rsidR="00F72B7D" w:rsidRPr="009856DB">
        <w:rPr>
          <w:rFonts w:ascii="GHEA Grapalat" w:eastAsia="Times New Roman" w:hAnsi="GHEA Grapalat" w:cs="Arial"/>
          <w:i/>
          <w:sz w:val="24"/>
          <w:szCs w:val="24"/>
          <w:lang w:eastAsia="ru-RU" w:bidi="ru-RU"/>
        </w:rPr>
        <w:br/>
      </w:r>
      <w:r w:rsidRPr="009856DB">
        <w:rPr>
          <w:rFonts w:ascii="GHEA Grapalat" w:eastAsia="Times New Roman" w:hAnsi="GHEA Grapalat" w:cs="Sylfaen"/>
          <w:i/>
          <w:sz w:val="24"/>
          <w:szCs w:val="24"/>
          <w:lang w:eastAsia="ru-RU" w:bidi="ru-RU"/>
        </w:rPr>
        <w:br/>
      </w:r>
      <w:r w:rsidRPr="009856DB">
        <w:rPr>
          <w:rFonts w:ascii="GHEA Grapalat" w:eastAsia="Times New Roman" w:hAnsi="GHEA Grapalat" w:cs="Times New Roman"/>
          <w:i/>
          <w:sz w:val="24"/>
          <w:szCs w:val="24"/>
          <w:lang w:eastAsia="ru-RU" w:bidi="ru-RU"/>
        </w:rPr>
        <w:t xml:space="preserve">заключенному " </w:t>
      </w:r>
      <w:r w:rsidRPr="009856DB">
        <w:rPr>
          <w:rFonts w:ascii="GHEA Grapalat" w:eastAsia="Times New Roman" w:hAnsi="GHEA Grapalat" w:cs="Times New Roman"/>
          <w:i/>
          <w:sz w:val="24"/>
          <w:szCs w:val="24"/>
          <w:lang w:eastAsia="ru-RU" w:bidi="ru-RU"/>
        </w:rPr>
        <w:tab/>
        <w:t xml:space="preserve">" </w:t>
      </w:r>
      <w:r w:rsidRPr="009856DB">
        <w:rPr>
          <w:rFonts w:ascii="GHEA Grapalat" w:eastAsia="Times New Roman" w:hAnsi="GHEA Grapalat" w:cs="Times New Roman"/>
          <w:i/>
          <w:sz w:val="24"/>
          <w:szCs w:val="24"/>
          <w:lang w:eastAsia="ru-RU" w:bidi="ru-RU"/>
        </w:rPr>
        <w:tab/>
        <w:t>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tabs>
          <w:tab w:val="left" w:pos="9540"/>
        </w:tabs>
        <w:spacing w:line="360" w:lineRule="auto"/>
        <w:ind w:firstLine="567"/>
        <w:jc w:val="center"/>
        <w:rPr>
          <w:rFonts w:ascii="GHEA Grapalat" w:eastAsia="Times New Roman" w:hAnsi="GHEA Grapalat" w:cs="Times New Roman"/>
          <w:sz w:val="24"/>
          <w:szCs w:val="24"/>
          <w:lang w:eastAsia="ru-RU" w:bidi="ru-RU"/>
        </w:rPr>
      </w:pPr>
    </w:p>
    <w:p w:rsidR="005109A5" w:rsidRPr="009856DB" w:rsidRDefault="005109A5" w:rsidP="005109A5">
      <w:pPr>
        <w:widowControl w:val="0"/>
        <w:spacing w:line="360" w:lineRule="auto"/>
        <w:ind w:firstLine="567"/>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eastAsia="ru-RU" w:bidi="ru-RU"/>
        </w:rPr>
        <w:t>ГРАФИК ОПЛАТЫ</w:t>
      </w:r>
      <w:r w:rsidRPr="009856DB">
        <w:rPr>
          <w:rFonts w:ascii="GHEA Grapalat" w:eastAsia="Times New Roman" w:hAnsi="GHEA Grapalat" w:cs="Times New Roman"/>
          <w:sz w:val="24"/>
          <w:szCs w:val="24"/>
          <w:vertAlign w:val="superscript"/>
          <w:lang w:eastAsia="ru-RU" w:bidi="ru-RU"/>
        </w:rPr>
        <w:footnoteReference w:customMarkFollows="1" w:id="28"/>
        <w:t>*</w:t>
      </w:r>
    </w:p>
    <w:p w:rsidR="005109A5" w:rsidRPr="009856DB" w:rsidRDefault="005109A5" w:rsidP="005109A5">
      <w:pPr>
        <w:widowControl w:val="0"/>
        <w:spacing w:line="360" w:lineRule="auto"/>
        <w:ind w:firstLine="567"/>
        <w:jc w:val="right"/>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1276"/>
        <w:gridCol w:w="1678"/>
        <w:gridCol w:w="582"/>
        <w:gridCol w:w="700"/>
        <w:gridCol w:w="431"/>
        <w:gridCol w:w="556"/>
        <w:gridCol w:w="436"/>
        <w:gridCol w:w="515"/>
        <w:gridCol w:w="477"/>
        <w:gridCol w:w="531"/>
        <w:gridCol w:w="729"/>
        <w:gridCol w:w="663"/>
        <w:gridCol w:w="594"/>
        <w:gridCol w:w="644"/>
        <w:gridCol w:w="581"/>
      </w:tblGrid>
      <w:tr w:rsidR="005109A5" w:rsidRPr="009856DB" w:rsidTr="00E871B1">
        <w:trPr>
          <w:jc w:val="center"/>
        </w:trPr>
        <w:tc>
          <w:tcPr>
            <w:tcW w:w="10955" w:type="dxa"/>
            <w:gridSpan w:val="16"/>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Работа</w:t>
            </w:r>
          </w:p>
        </w:tc>
      </w:tr>
      <w:tr w:rsidR="005109A5" w:rsidRPr="009856DB" w:rsidTr="00345841">
        <w:trPr>
          <w:jc w:val="center"/>
        </w:trPr>
        <w:tc>
          <w:tcPr>
            <w:tcW w:w="562"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номер предусмотренного приглашением лота</w:t>
            </w:r>
          </w:p>
        </w:tc>
        <w:tc>
          <w:tcPr>
            <w:tcW w:w="1276"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промежуточный код, предусмотренный планом закупок по классификации ЕЗК (CPV)</w:t>
            </w:r>
          </w:p>
        </w:tc>
        <w:tc>
          <w:tcPr>
            <w:tcW w:w="1678" w:type="dxa"/>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наименование</w:t>
            </w:r>
          </w:p>
        </w:tc>
        <w:tc>
          <w:tcPr>
            <w:tcW w:w="7439" w:type="dxa"/>
            <w:gridSpan w:val="13"/>
            <w:vAlign w:val="center"/>
          </w:tcPr>
          <w:p w:rsidR="005109A5" w:rsidRPr="009856DB" w:rsidRDefault="005109A5" w:rsidP="005109A5">
            <w:pPr>
              <w:widowControl w:val="0"/>
              <w:spacing w:after="120" w:line="240" w:lineRule="auto"/>
              <w:jc w:val="both"/>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Оплату работы предусматривается произвести в 20 г., по месяцам, в том числе</w:t>
            </w:r>
            <w:r w:rsidRPr="009856DB">
              <w:rPr>
                <w:rFonts w:ascii="GHEA Grapalat" w:eastAsia="Times New Roman" w:hAnsi="GHEA Grapalat" w:cs="Times New Roman"/>
                <w:sz w:val="14"/>
                <w:szCs w:val="16"/>
                <w:vertAlign w:val="superscript"/>
                <w:lang w:eastAsia="ru-RU" w:bidi="ru-RU"/>
              </w:rPr>
              <w:footnoteReference w:customMarkFollows="1" w:id="29"/>
              <w:t>**</w:t>
            </w:r>
          </w:p>
        </w:tc>
      </w:tr>
      <w:tr w:rsidR="005109A5" w:rsidRPr="009856DB" w:rsidTr="00345841">
        <w:trPr>
          <w:cantSplit/>
          <w:trHeight w:val="1134"/>
          <w:jc w:val="center"/>
        </w:trPr>
        <w:tc>
          <w:tcPr>
            <w:tcW w:w="562" w:type="dxa"/>
          </w:tcPr>
          <w:p w:rsidR="005109A5" w:rsidRPr="009856DB" w:rsidRDefault="00F724E4" w:rsidP="005109A5">
            <w:pPr>
              <w:widowControl w:val="0"/>
              <w:spacing w:after="120" w:line="240" w:lineRule="auto"/>
              <w:jc w:val="center"/>
              <w:rPr>
                <w:rFonts w:ascii="Times New Roman" w:eastAsia="Times New Roman" w:hAnsi="Times New Roman" w:cs="Times New Roman"/>
                <w:sz w:val="14"/>
                <w:szCs w:val="16"/>
                <w:lang w:val="hy-AM" w:eastAsia="ru-RU" w:bidi="ru-RU"/>
              </w:rPr>
            </w:pPr>
            <w:r w:rsidRPr="009856DB">
              <w:rPr>
                <w:rFonts w:ascii="GHEA Grapalat" w:eastAsia="Times New Roman" w:hAnsi="GHEA Grapalat" w:cs="Times New Roman"/>
                <w:sz w:val="14"/>
                <w:szCs w:val="16"/>
                <w:lang w:val="hy-AM" w:eastAsia="ru-RU" w:bidi="ru-RU"/>
              </w:rPr>
              <w:t>1</w:t>
            </w:r>
            <w:r w:rsidRPr="009856DB">
              <w:rPr>
                <w:rFonts w:ascii="Times New Roman" w:eastAsia="Times New Roman" w:hAnsi="Times New Roman" w:cs="Times New Roman"/>
                <w:sz w:val="14"/>
                <w:szCs w:val="16"/>
                <w:lang w:val="hy-AM" w:eastAsia="ru-RU" w:bidi="ru-RU"/>
              </w:rPr>
              <w:t>․</w:t>
            </w:r>
          </w:p>
        </w:tc>
        <w:tc>
          <w:tcPr>
            <w:tcW w:w="1276" w:type="dxa"/>
          </w:tcPr>
          <w:p w:rsidR="005109A5" w:rsidRPr="009856DB" w:rsidRDefault="00F72B7D" w:rsidP="005109A5">
            <w:pPr>
              <w:widowControl w:val="0"/>
              <w:spacing w:after="120" w:line="240" w:lineRule="auto"/>
              <w:jc w:val="center"/>
              <w:rPr>
                <w:rFonts w:ascii="GHEA Grapalat" w:eastAsia="Times New Roman" w:hAnsi="GHEA Grapalat" w:cs="Times New Roman"/>
                <w:sz w:val="18"/>
                <w:szCs w:val="18"/>
                <w:lang w:val="hy-AM" w:eastAsia="ru-RU" w:bidi="ru-RU"/>
              </w:rPr>
            </w:pPr>
            <w:r w:rsidRPr="009856DB">
              <w:rPr>
                <w:rFonts w:ascii="GHEA Grapalat" w:eastAsia="Times New Roman" w:hAnsi="GHEA Grapalat" w:cs="Times New Roman"/>
                <w:sz w:val="20"/>
                <w:szCs w:val="24"/>
                <w:lang w:val="hy-AM"/>
              </w:rPr>
              <w:t>45231126</w:t>
            </w:r>
          </w:p>
        </w:tc>
        <w:tc>
          <w:tcPr>
            <w:tcW w:w="1678" w:type="dxa"/>
          </w:tcPr>
          <w:p w:rsidR="00F724E4" w:rsidRPr="009856DB" w:rsidRDefault="00F724E4" w:rsidP="00345841">
            <w:pPr>
              <w:widowControl w:val="0"/>
              <w:spacing w:line="360" w:lineRule="auto"/>
              <w:rPr>
                <w:rFonts w:ascii="Sylfaen" w:eastAsia="Times New Roman" w:hAnsi="Sylfaen" w:cs="Times New Roman"/>
                <w:sz w:val="24"/>
                <w:szCs w:val="24"/>
                <w:lang w:val="hy-AM" w:eastAsia="ru-RU" w:bidi="ru-RU"/>
              </w:rPr>
            </w:pPr>
            <w:r w:rsidRPr="009856DB">
              <w:rPr>
                <w:rFonts w:ascii="inherit" w:eastAsia="Times New Roman" w:hAnsi="inherit" w:cs="Courier New"/>
                <w:color w:val="202124"/>
                <w:sz w:val="20"/>
                <w:szCs w:val="20"/>
                <w:lang w:eastAsia="ru-RU"/>
              </w:rPr>
              <w:t>ОРОШЕНИЕРЕМОНТ СЕТИ</w:t>
            </w:r>
          </w:p>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582"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январь</w:t>
            </w:r>
          </w:p>
        </w:tc>
        <w:tc>
          <w:tcPr>
            <w:tcW w:w="700"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Sylfaen"/>
                <w:sz w:val="14"/>
                <w:szCs w:val="16"/>
                <w:lang w:eastAsia="ru-RU" w:bidi="ru-RU"/>
              </w:rPr>
            </w:pPr>
            <w:r w:rsidRPr="009856DB">
              <w:rPr>
                <w:rFonts w:ascii="GHEA Grapalat" w:eastAsia="Times New Roman" w:hAnsi="GHEA Grapalat" w:cs="Times New Roman"/>
                <w:sz w:val="14"/>
                <w:szCs w:val="16"/>
                <w:lang w:eastAsia="ru-RU" w:bidi="ru-RU"/>
              </w:rPr>
              <w:t>февраль</w:t>
            </w:r>
          </w:p>
        </w:tc>
        <w:tc>
          <w:tcPr>
            <w:tcW w:w="43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март</w:t>
            </w:r>
          </w:p>
        </w:tc>
        <w:tc>
          <w:tcPr>
            <w:tcW w:w="556"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Sylfaen"/>
                <w:sz w:val="14"/>
                <w:szCs w:val="16"/>
                <w:lang w:eastAsia="ru-RU" w:bidi="ru-RU"/>
              </w:rPr>
            </w:pPr>
            <w:r w:rsidRPr="009856DB">
              <w:rPr>
                <w:rFonts w:ascii="GHEA Grapalat" w:eastAsia="Times New Roman" w:hAnsi="GHEA Grapalat" w:cs="Times New Roman"/>
                <w:sz w:val="14"/>
                <w:szCs w:val="16"/>
                <w:lang w:eastAsia="ru-RU" w:bidi="ru-RU"/>
              </w:rPr>
              <w:t>апрель</w:t>
            </w:r>
          </w:p>
        </w:tc>
        <w:tc>
          <w:tcPr>
            <w:tcW w:w="436"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май</w:t>
            </w:r>
          </w:p>
        </w:tc>
        <w:tc>
          <w:tcPr>
            <w:tcW w:w="515"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июнь</w:t>
            </w:r>
          </w:p>
        </w:tc>
        <w:tc>
          <w:tcPr>
            <w:tcW w:w="477"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 xml:space="preserve">июль </w:t>
            </w:r>
          </w:p>
        </w:tc>
        <w:tc>
          <w:tcPr>
            <w:tcW w:w="53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август</w:t>
            </w:r>
          </w:p>
        </w:tc>
        <w:tc>
          <w:tcPr>
            <w:tcW w:w="729"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 xml:space="preserve">сентябрь </w:t>
            </w:r>
          </w:p>
        </w:tc>
        <w:tc>
          <w:tcPr>
            <w:tcW w:w="663"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октябрь</w:t>
            </w:r>
          </w:p>
        </w:tc>
        <w:tc>
          <w:tcPr>
            <w:tcW w:w="594"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ноябрь</w:t>
            </w:r>
          </w:p>
        </w:tc>
        <w:tc>
          <w:tcPr>
            <w:tcW w:w="644"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декабрь</w:t>
            </w:r>
          </w:p>
        </w:tc>
        <w:tc>
          <w:tcPr>
            <w:tcW w:w="58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val="en-US" w:eastAsia="ru-RU" w:bidi="ru-RU"/>
              </w:rPr>
            </w:pPr>
            <w:r w:rsidRPr="009856DB">
              <w:rPr>
                <w:rFonts w:ascii="GHEA Grapalat" w:eastAsia="Times New Roman" w:hAnsi="GHEA Grapalat" w:cs="Times New Roman"/>
                <w:sz w:val="14"/>
                <w:szCs w:val="16"/>
                <w:lang w:eastAsia="ru-RU" w:bidi="ru-RU"/>
              </w:rPr>
              <w:t>Всего</w:t>
            </w:r>
          </w:p>
        </w:tc>
      </w:tr>
      <w:tr w:rsidR="005109A5" w:rsidRPr="009856DB" w:rsidTr="00345841">
        <w:trPr>
          <w:cantSplit/>
          <w:trHeight w:val="1134"/>
          <w:jc w:val="center"/>
        </w:trPr>
        <w:tc>
          <w:tcPr>
            <w:tcW w:w="562" w:type="dxa"/>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1276" w:type="dxa"/>
          </w:tcPr>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1678" w:type="dxa"/>
          </w:tcPr>
          <w:p w:rsidR="00345841" w:rsidRPr="009856DB" w:rsidRDefault="00345841" w:rsidP="00345841">
            <w:pPr>
              <w:pStyle w:val="HTML"/>
              <w:shd w:val="clear" w:color="auto" w:fill="F8F9FA"/>
              <w:spacing w:line="596" w:lineRule="atLeast"/>
              <w:rPr>
                <w:rFonts w:ascii="inherit" w:hAnsi="inherit"/>
                <w:color w:val="202124"/>
                <w:sz w:val="22"/>
                <w:szCs w:val="22"/>
              </w:rPr>
            </w:pPr>
            <w:r w:rsidRPr="009856DB">
              <w:rPr>
                <w:rStyle w:val="y2iqfc"/>
                <w:rFonts w:ascii="inherit" w:hAnsi="inherit"/>
                <w:color w:val="202124"/>
                <w:sz w:val="22"/>
                <w:szCs w:val="22"/>
              </w:rPr>
              <w:t>бюджет сообщества</w:t>
            </w:r>
          </w:p>
          <w:p w:rsidR="005109A5" w:rsidRPr="009856DB" w:rsidRDefault="005109A5"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582"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 %</w:t>
            </w:r>
          </w:p>
        </w:tc>
        <w:tc>
          <w:tcPr>
            <w:tcW w:w="700"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r w:rsidRPr="009856DB">
              <w:rPr>
                <w:rFonts w:ascii="GHEA Grapalat" w:eastAsia="Times New Roman" w:hAnsi="GHEA Grapalat" w:cs="Times New Roman"/>
                <w:sz w:val="14"/>
                <w:szCs w:val="16"/>
                <w:lang w:eastAsia="ru-RU" w:bidi="ru-RU"/>
              </w:rPr>
              <w:t>... %</w:t>
            </w:r>
          </w:p>
        </w:tc>
        <w:tc>
          <w:tcPr>
            <w:tcW w:w="43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556"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436"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515"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477"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53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729"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663"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594"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644"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Arial"/>
                <w:sz w:val="14"/>
                <w:szCs w:val="16"/>
                <w:lang w:eastAsia="ru-RU" w:bidi="ru-RU"/>
              </w:rPr>
            </w:pPr>
            <w:r w:rsidRPr="009856DB">
              <w:rPr>
                <w:rFonts w:ascii="GHEA Grapalat" w:eastAsia="Times New Roman" w:hAnsi="GHEA Grapalat" w:cs="Times New Roman"/>
                <w:sz w:val="14"/>
                <w:szCs w:val="16"/>
                <w:lang w:eastAsia="ru-RU" w:bidi="ru-RU"/>
              </w:rPr>
              <w:t>... %</w:t>
            </w:r>
          </w:p>
        </w:tc>
        <w:tc>
          <w:tcPr>
            <w:tcW w:w="581" w:type="dxa"/>
            <w:vAlign w:val="center"/>
          </w:tcPr>
          <w:p w:rsidR="005109A5" w:rsidRPr="009856DB" w:rsidRDefault="005109A5" w:rsidP="005109A5">
            <w:pPr>
              <w:widowControl w:val="0"/>
              <w:spacing w:after="120" w:line="240" w:lineRule="auto"/>
              <w:ind w:left="-95" w:right="-88"/>
              <w:jc w:val="center"/>
              <w:rPr>
                <w:rFonts w:ascii="GHEA Grapalat" w:eastAsia="Times New Roman" w:hAnsi="GHEA Grapalat" w:cs="Times New Roman"/>
                <w:b/>
                <w:sz w:val="14"/>
                <w:szCs w:val="16"/>
                <w:lang w:eastAsia="ru-RU" w:bidi="ru-RU"/>
              </w:rPr>
            </w:pPr>
            <w:r w:rsidRPr="009856DB">
              <w:rPr>
                <w:rFonts w:ascii="GHEA Grapalat" w:eastAsia="Times New Roman" w:hAnsi="GHEA Grapalat" w:cs="Times New Roman"/>
                <w:sz w:val="14"/>
                <w:szCs w:val="16"/>
                <w:lang w:eastAsia="ru-RU" w:bidi="ru-RU"/>
              </w:rPr>
              <w:t>... %</w:t>
            </w:r>
          </w:p>
        </w:tc>
      </w:tr>
      <w:tr w:rsidR="00345841" w:rsidRPr="009856DB" w:rsidTr="00345841">
        <w:trPr>
          <w:cantSplit/>
          <w:trHeight w:val="1134"/>
          <w:jc w:val="center"/>
        </w:trPr>
        <w:tc>
          <w:tcPr>
            <w:tcW w:w="562" w:type="dxa"/>
          </w:tcPr>
          <w:p w:rsidR="00345841" w:rsidRPr="009856DB" w:rsidRDefault="00345841"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1276" w:type="dxa"/>
          </w:tcPr>
          <w:p w:rsidR="00345841" w:rsidRPr="009856DB" w:rsidRDefault="00345841" w:rsidP="005109A5">
            <w:pPr>
              <w:widowControl w:val="0"/>
              <w:spacing w:after="120" w:line="240" w:lineRule="auto"/>
              <w:jc w:val="center"/>
              <w:rPr>
                <w:rFonts w:ascii="GHEA Grapalat" w:eastAsia="Times New Roman" w:hAnsi="GHEA Grapalat" w:cs="Times New Roman"/>
                <w:sz w:val="14"/>
                <w:szCs w:val="16"/>
                <w:lang w:eastAsia="ru-RU" w:bidi="ru-RU"/>
              </w:rPr>
            </w:pPr>
          </w:p>
        </w:tc>
        <w:tc>
          <w:tcPr>
            <w:tcW w:w="1678" w:type="dxa"/>
          </w:tcPr>
          <w:p w:rsidR="00345841" w:rsidRPr="009856DB" w:rsidRDefault="00345841" w:rsidP="005109A5">
            <w:pPr>
              <w:widowControl w:val="0"/>
              <w:spacing w:after="120" w:line="240" w:lineRule="auto"/>
              <w:jc w:val="center"/>
              <w:rPr>
                <w:rFonts w:ascii="GHEA Grapalat" w:eastAsia="Times New Roman" w:hAnsi="GHEA Grapalat" w:cs="Times New Roman"/>
                <w:sz w:val="20"/>
                <w:szCs w:val="20"/>
                <w:lang w:eastAsia="ru-RU" w:bidi="ru-RU"/>
              </w:rPr>
            </w:pPr>
            <w:r w:rsidRPr="009856DB">
              <w:rPr>
                <w:rFonts w:ascii="GHEA Grapalat" w:eastAsia="Times New Roman" w:hAnsi="GHEA Grapalat" w:cs="Times New Roman"/>
                <w:sz w:val="20"/>
                <w:szCs w:val="20"/>
                <w:lang w:eastAsia="ru-RU" w:bidi="ru-RU"/>
              </w:rPr>
              <w:t>субвенциа</w:t>
            </w:r>
          </w:p>
        </w:tc>
        <w:tc>
          <w:tcPr>
            <w:tcW w:w="582"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700"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431"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556"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436"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515"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477"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531"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729"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663"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594"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644"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c>
          <w:tcPr>
            <w:tcW w:w="581" w:type="dxa"/>
            <w:vAlign w:val="center"/>
          </w:tcPr>
          <w:p w:rsidR="00345841" w:rsidRPr="009856DB" w:rsidRDefault="00345841" w:rsidP="005109A5">
            <w:pPr>
              <w:widowControl w:val="0"/>
              <w:spacing w:after="120" w:line="240" w:lineRule="auto"/>
              <w:ind w:left="-95" w:right="-88"/>
              <w:jc w:val="center"/>
              <w:rPr>
                <w:rFonts w:ascii="GHEA Grapalat" w:eastAsia="Times New Roman" w:hAnsi="GHEA Grapalat" w:cs="Times New Roman"/>
                <w:sz w:val="14"/>
                <w:szCs w:val="16"/>
                <w:lang w:eastAsia="ru-RU" w:bidi="ru-RU"/>
              </w:rPr>
            </w:pPr>
          </w:p>
        </w:tc>
      </w:tr>
    </w:tbl>
    <w:p w:rsidR="005109A5" w:rsidRPr="009856DB" w:rsidRDefault="005109A5" w:rsidP="005109A5">
      <w:pPr>
        <w:widowControl w:val="0"/>
        <w:spacing w:line="360" w:lineRule="auto"/>
        <w:jc w:val="both"/>
        <w:rPr>
          <w:rFonts w:ascii="GHEA Grapalat" w:eastAsia="Times New Roman" w:hAnsi="GHEA Grapalat" w:cs="Sylfaen"/>
          <w:i/>
          <w:sz w:val="24"/>
          <w:szCs w:val="24"/>
          <w:lang w:val="en-US" w:eastAsia="ru-RU" w:bidi="ru-RU"/>
        </w:rPr>
      </w:pPr>
    </w:p>
    <w:tbl>
      <w:tblPr>
        <w:tblW w:w="9639" w:type="dxa"/>
        <w:jc w:val="center"/>
        <w:tblLayout w:type="fixed"/>
        <w:tblLook w:val="0000"/>
      </w:tblPr>
      <w:tblGrid>
        <w:gridCol w:w="4536"/>
        <w:gridCol w:w="760"/>
        <w:gridCol w:w="4343"/>
      </w:tblGrid>
      <w:tr w:rsidR="005109A5" w:rsidRPr="009856DB" w:rsidTr="00E871B1">
        <w:trPr>
          <w:jc w:val="center"/>
        </w:trPr>
        <w:tc>
          <w:tcPr>
            <w:tcW w:w="4536"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ЗАКАЗЧИК</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c>
          <w:tcPr>
            <w:tcW w:w="760" w:type="dxa"/>
          </w:tcPr>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p>
        </w:tc>
        <w:tc>
          <w:tcPr>
            <w:tcW w:w="4343" w:type="dxa"/>
          </w:tcPr>
          <w:p w:rsidR="005109A5" w:rsidRPr="009856DB" w:rsidRDefault="005109A5" w:rsidP="005109A5">
            <w:pPr>
              <w:widowControl w:val="0"/>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ПОДРЯДЧИК</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val="en-US" w:eastAsia="ru-RU" w:bidi="ru-RU"/>
              </w:rPr>
            </w:pPr>
            <w:r w:rsidRPr="009856DB">
              <w:rPr>
                <w:rFonts w:ascii="GHEA Grapalat" w:eastAsia="Times New Roman" w:hAnsi="GHEA Grapalat" w:cs="Times New Roman"/>
                <w:sz w:val="24"/>
                <w:szCs w:val="24"/>
                <w:lang w:val="en-US" w:eastAsia="ru-RU" w:bidi="ru-RU"/>
              </w:rPr>
              <w:t>_____________________</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lastRenderedPageBreak/>
              <w:t>/подпись/</w:t>
            </w:r>
          </w:p>
          <w:p w:rsidR="005109A5" w:rsidRPr="009856DB" w:rsidRDefault="005109A5" w:rsidP="005109A5">
            <w:pPr>
              <w:widowControl w:val="0"/>
              <w:spacing w:line="360" w:lineRule="auto"/>
              <w:jc w:val="center"/>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М. П.</w:t>
            </w:r>
          </w:p>
        </w:tc>
      </w:tr>
    </w:tbl>
    <w:p w:rsidR="005109A5" w:rsidRPr="009856DB" w:rsidRDefault="005109A5" w:rsidP="005109A5">
      <w:pPr>
        <w:widowControl w:val="0"/>
        <w:spacing w:line="360" w:lineRule="auto"/>
        <w:ind w:firstLine="567"/>
        <w:rPr>
          <w:rFonts w:ascii="GHEA Grapalat" w:eastAsia="Times New Roman" w:hAnsi="GHEA Grapalat" w:cs="Times New Roman"/>
          <w:sz w:val="24"/>
          <w:szCs w:val="24"/>
          <w:lang w:eastAsia="ru-RU" w:bidi="ru-RU"/>
        </w:rPr>
        <w:sectPr w:rsidR="005109A5" w:rsidRPr="009856DB" w:rsidSect="000E3337">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lastRenderedPageBreak/>
        <w:t>Приложение № 4</w:t>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t xml:space="preserve">к Договору под кодом </w:t>
      </w:r>
      <w:r w:rsidRPr="009856DB">
        <w:rPr>
          <w:rFonts w:ascii="GHEA Grapalat" w:eastAsia="Times New Roman" w:hAnsi="GHEA Grapalat" w:cs="Arial"/>
          <w:i/>
          <w:sz w:val="24"/>
          <w:szCs w:val="24"/>
          <w:lang w:eastAsia="ru-RU" w:bidi="ru-RU"/>
        </w:rPr>
        <w:br/>
      </w:r>
      <w:r w:rsidRPr="009856DB">
        <w:rPr>
          <w:rFonts w:ascii="GHEA Grapalat" w:eastAsia="Times New Roman" w:hAnsi="GHEA Grapalat" w:cs="Times New Roman"/>
          <w:i/>
          <w:sz w:val="24"/>
          <w:szCs w:val="24"/>
          <w:lang w:eastAsia="ru-RU" w:bidi="ru-RU"/>
        </w:rPr>
        <w:t xml:space="preserve">заключенному " </w:t>
      </w:r>
      <w:r w:rsidRPr="009856DB">
        <w:rPr>
          <w:rFonts w:ascii="GHEA Grapalat" w:eastAsia="Times New Roman" w:hAnsi="GHEA Grapalat" w:cs="Times New Roman"/>
          <w:i/>
          <w:sz w:val="24"/>
          <w:szCs w:val="24"/>
          <w:lang w:eastAsia="ru-RU" w:bidi="ru-RU"/>
        </w:rPr>
        <w:tab/>
        <w:t xml:space="preserve">" </w:t>
      </w:r>
      <w:r w:rsidRPr="009856DB">
        <w:rPr>
          <w:rFonts w:ascii="GHEA Grapalat" w:eastAsia="Times New Roman" w:hAnsi="GHEA Grapalat" w:cs="Times New Roman"/>
          <w:i/>
          <w:sz w:val="24"/>
          <w:szCs w:val="24"/>
          <w:lang w:eastAsia="ru-RU" w:bidi="ru-RU"/>
        </w:rPr>
        <w:tab/>
        <w:t>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spacing w:line="360" w:lineRule="auto"/>
        <w:ind w:firstLine="567"/>
        <w:jc w:val="center"/>
        <w:rPr>
          <w:rFonts w:ascii="GHEA Grapalat" w:eastAsia="Times New Roman" w:hAnsi="GHEA Grapalat" w:cs="Sylfaen"/>
          <w:b/>
          <w:sz w:val="24"/>
          <w:szCs w:val="24"/>
          <w:lang w:eastAsia="ru-RU" w:bidi="ru-RU"/>
        </w:rPr>
      </w:pPr>
    </w:p>
    <w:tbl>
      <w:tblPr>
        <w:tblW w:w="9750" w:type="dxa"/>
        <w:jc w:val="center"/>
        <w:tblCellSpacing w:w="7" w:type="dxa"/>
        <w:tblCellMar>
          <w:left w:w="0" w:type="dxa"/>
          <w:right w:w="0" w:type="dxa"/>
        </w:tblCellMar>
        <w:tblLook w:val="0000"/>
      </w:tblPr>
      <w:tblGrid>
        <w:gridCol w:w="4797"/>
        <w:gridCol w:w="4953"/>
      </w:tblGrid>
      <w:tr w:rsidR="005109A5" w:rsidRPr="009856DB" w:rsidTr="00E871B1">
        <w:trPr>
          <w:tblCellSpacing w:w="7" w:type="dxa"/>
          <w:jc w:val="center"/>
        </w:trPr>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sz w:val="24"/>
                <w:szCs w:val="24"/>
                <w:lang w:eastAsia="ru-RU" w:bidi="ru-RU"/>
              </w:rPr>
              <w:t>Сторона договора</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_____________________________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______________________________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место нахождения 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Р/С__________________________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УНН__________________________</w:t>
            </w:r>
          </w:p>
        </w:tc>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 xml:space="preserve">Заказчик </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______________________________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_______________________________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место нахождения 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Р/С____________________________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УНН___________________________</w:t>
            </w:r>
          </w:p>
        </w:tc>
      </w:tr>
    </w:tbl>
    <w:p w:rsidR="005109A5" w:rsidRPr="009856DB" w:rsidRDefault="005109A5" w:rsidP="005109A5">
      <w:pPr>
        <w:widowControl w:val="0"/>
        <w:spacing w:line="360" w:lineRule="auto"/>
        <w:ind w:left="567" w:right="566"/>
        <w:rPr>
          <w:rFonts w:ascii="GHEA Grapalat" w:eastAsia="Times New Roman" w:hAnsi="GHEA Grapalat" w:cs="Times New Roman"/>
          <w:iCs/>
          <w:color w:val="000000"/>
          <w:sz w:val="24"/>
          <w:szCs w:val="24"/>
          <w:lang w:eastAsia="ru-RU" w:bidi="ru-RU"/>
        </w:rPr>
      </w:pPr>
    </w:p>
    <w:p w:rsidR="005109A5" w:rsidRPr="009856DB" w:rsidRDefault="005109A5" w:rsidP="005109A5">
      <w:pPr>
        <w:widowControl w:val="0"/>
        <w:spacing w:line="360" w:lineRule="auto"/>
        <w:ind w:left="567" w:right="566"/>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b/>
          <w:color w:val="000000"/>
          <w:sz w:val="24"/>
          <w:szCs w:val="24"/>
          <w:lang w:eastAsia="ru-RU" w:bidi="ru-RU"/>
        </w:rPr>
        <w:t>АКТ №</w:t>
      </w:r>
    </w:p>
    <w:p w:rsidR="005109A5" w:rsidRPr="009856DB" w:rsidRDefault="005109A5" w:rsidP="005109A5">
      <w:pPr>
        <w:widowControl w:val="0"/>
        <w:spacing w:line="360" w:lineRule="auto"/>
        <w:ind w:left="567" w:right="566"/>
        <w:jc w:val="center"/>
        <w:rPr>
          <w:rFonts w:ascii="GHEA Grapalat" w:eastAsia="Times New Roman" w:hAnsi="GHEA Grapalat" w:cs="Times New Roman"/>
          <w:b/>
          <w:bCs/>
          <w:iCs/>
          <w:color w:val="000000"/>
          <w:sz w:val="24"/>
          <w:szCs w:val="24"/>
          <w:lang w:eastAsia="ru-RU" w:bidi="ru-RU"/>
        </w:rPr>
      </w:pPr>
      <w:r w:rsidRPr="009856DB">
        <w:rPr>
          <w:rFonts w:ascii="GHEA Grapalat" w:eastAsia="Times New Roman" w:hAnsi="GHEA Grapalat" w:cs="Times New Roman"/>
          <w:b/>
          <w:color w:val="000000"/>
          <w:sz w:val="24"/>
          <w:szCs w:val="24"/>
          <w:lang w:eastAsia="ru-RU" w:bidi="ru-RU"/>
        </w:rPr>
        <w:t xml:space="preserve">СДАЧИ-ПРИЕМКИ РЕЗУЛЬТАТОВ ИСПОЛНЕНИЯ </w:t>
      </w:r>
      <w:r w:rsidRPr="009856DB">
        <w:rPr>
          <w:rFonts w:ascii="GHEA Grapalat" w:eastAsia="Times New Roman" w:hAnsi="GHEA Grapalat" w:cs="Times New Roman"/>
          <w:b/>
          <w:color w:val="000000"/>
          <w:sz w:val="24"/>
          <w:szCs w:val="24"/>
          <w:lang w:eastAsia="ru-RU" w:bidi="ru-RU"/>
        </w:rPr>
        <w:br/>
        <w:t>ДОГОВОРА ИЛИ ЕГО ЧАСТИ</w:t>
      </w:r>
    </w:p>
    <w:p w:rsidR="005109A5" w:rsidRPr="009856DB" w:rsidRDefault="005109A5" w:rsidP="005109A5">
      <w:pPr>
        <w:widowControl w:val="0"/>
        <w:spacing w:line="360" w:lineRule="auto"/>
        <w:ind w:left="567" w:right="566"/>
        <w:jc w:val="center"/>
        <w:rPr>
          <w:rFonts w:ascii="GHEA Grapalat" w:eastAsia="Times New Roman" w:hAnsi="GHEA Grapalat" w:cs="Times New Roman"/>
          <w:b/>
          <w:bCs/>
          <w:i/>
          <w:iCs/>
          <w:sz w:val="24"/>
          <w:szCs w:val="24"/>
          <w:lang w:eastAsia="ru-RU" w:bidi="ru-RU"/>
        </w:rPr>
      </w:pPr>
    </w:p>
    <w:p w:rsidR="005109A5" w:rsidRPr="009856DB" w:rsidRDefault="005109A5" w:rsidP="005109A5">
      <w:pPr>
        <w:widowControl w:val="0"/>
        <w:tabs>
          <w:tab w:val="left" w:pos="1134"/>
          <w:tab w:val="left" w:pos="2268"/>
          <w:tab w:val="left" w:pos="3402"/>
        </w:tabs>
        <w:spacing w:line="360" w:lineRule="auto"/>
        <w:ind w:firstLine="567"/>
        <w:jc w:val="both"/>
        <w:rPr>
          <w:rFonts w:ascii="GHEA Grapalat" w:eastAsia="Times New Roman" w:hAnsi="GHEA Grapalat" w:cs="Times New Roman"/>
          <w:i/>
          <w:iCs/>
          <w:sz w:val="24"/>
          <w:szCs w:val="24"/>
          <w:lang w:eastAsia="ru-RU" w:bidi="ru-RU"/>
        </w:rPr>
      </w:pPr>
      <w:r w:rsidRPr="009856DB">
        <w:rPr>
          <w:rFonts w:ascii="GHEA Grapalat" w:eastAsia="Times New Roman" w:hAnsi="GHEA Grapalat" w:cs="Times New Roman"/>
          <w:i/>
          <w:sz w:val="24"/>
          <w:szCs w:val="24"/>
          <w:lang w:eastAsia="ru-RU" w:bidi="ru-RU"/>
        </w:rPr>
        <w:t>"</w:t>
      </w:r>
      <w:r w:rsidRPr="009856DB">
        <w:rPr>
          <w:rFonts w:ascii="GHEA Grapalat" w:eastAsia="Times New Roman" w:hAnsi="GHEA Grapalat" w:cs="Times New Roman"/>
          <w:i/>
          <w:sz w:val="24"/>
          <w:szCs w:val="24"/>
          <w:lang w:eastAsia="ru-RU" w:bidi="ru-RU"/>
        </w:rPr>
        <w:tab/>
        <w:t>" "</w:t>
      </w:r>
      <w:r w:rsidRPr="009856DB">
        <w:rPr>
          <w:rFonts w:ascii="GHEA Grapalat" w:eastAsia="Times New Roman" w:hAnsi="GHEA Grapalat" w:cs="Times New Roman"/>
          <w:i/>
          <w:sz w:val="24"/>
          <w:szCs w:val="24"/>
          <w:lang w:eastAsia="ru-RU" w:bidi="ru-RU"/>
        </w:rPr>
        <w:tab/>
        <w:t>" 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spacing w:line="360" w:lineRule="auto"/>
        <w:ind w:firstLine="567"/>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Наименование договора (далее — Договор) _____________________________</w:t>
      </w:r>
    </w:p>
    <w:p w:rsidR="005109A5" w:rsidRPr="009856DB" w:rsidRDefault="005109A5" w:rsidP="005109A5">
      <w:pPr>
        <w:widowControl w:val="0"/>
        <w:tabs>
          <w:tab w:val="left" w:pos="8789"/>
        </w:tabs>
        <w:spacing w:line="360" w:lineRule="auto"/>
        <w:ind w:firstLine="567"/>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Дата заключения Договора "_________" "_____________________" 20</w:t>
      </w:r>
      <w:r w:rsidRPr="009856DB">
        <w:rPr>
          <w:rFonts w:ascii="GHEA Grapalat" w:eastAsia="Times New Roman" w:hAnsi="GHEA Grapalat" w:cs="Times New Roman"/>
          <w:color w:val="000000"/>
          <w:sz w:val="24"/>
          <w:szCs w:val="24"/>
          <w:lang w:eastAsia="ru-RU" w:bidi="ru-RU"/>
        </w:rPr>
        <w:tab/>
        <w:t>г.</w:t>
      </w:r>
    </w:p>
    <w:p w:rsidR="005109A5" w:rsidRPr="009856DB" w:rsidRDefault="005109A5" w:rsidP="005109A5">
      <w:pPr>
        <w:widowControl w:val="0"/>
        <w:spacing w:line="360" w:lineRule="auto"/>
        <w:ind w:firstLine="567"/>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Номер Договора _____________________________________________________</w:t>
      </w:r>
    </w:p>
    <w:p w:rsidR="005109A5" w:rsidRPr="009856DB" w:rsidRDefault="005109A5" w:rsidP="005109A5">
      <w:pPr>
        <w:widowControl w:val="0"/>
        <w:tabs>
          <w:tab w:val="left" w:pos="6804"/>
          <w:tab w:val="left" w:pos="7938"/>
          <w:tab w:val="left" w:pos="8647"/>
          <w:tab w:val="left" w:pos="8789"/>
        </w:tabs>
        <w:spacing w:line="360" w:lineRule="auto"/>
        <w:ind w:firstLine="567"/>
        <w:jc w:val="both"/>
        <w:rPr>
          <w:rFonts w:ascii="GHEA Grapalat" w:eastAsia="Times New Roman" w:hAnsi="GHEA Grapalat" w:cs="Times New Roman"/>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Заказчик и сторона Договора, принимая за основание относящийся к исполнению договора счет-фактуру N ___ , выписанный "</w:t>
      </w:r>
      <w:r w:rsidRPr="009856DB">
        <w:rPr>
          <w:rFonts w:ascii="GHEA Grapalat" w:eastAsia="Times New Roman" w:hAnsi="GHEA Grapalat" w:cs="Times New Roman"/>
          <w:color w:val="000000"/>
          <w:sz w:val="24"/>
          <w:szCs w:val="24"/>
          <w:lang w:eastAsia="ru-RU" w:bidi="ru-RU"/>
        </w:rPr>
        <w:tab/>
        <w:t>" "</w:t>
      </w:r>
      <w:r w:rsidRPr="009856DB">
        <w:rPr>
          <w:rFonts w:ascii="GHEA Grapalat" w:eastAsia="Times New Roman" w:hAnsi="GHEA Grapalat" w:cs="Times New Roman"/>
          <w:color w:val="000000"/>
          <w:sz w:val="24"/>
          <w:szCs w:val="24"/>
          <w:lang w:eastAsia="ru-RU" w:bidi="ru-RU"/>
        </w:rPr>
        <w:tab/>
        <w:t>" 20</w:t>
      </w:r>
      <w:r w:rsidRPr="009856DB">
        <w:rPr>
          <w:rFonts w:ascii="GHEA Grapalat" w:eastAsia="Times New Roman" w:hAnsi="GHEA Grapalat" w:cs="Times New Roman"/>
          <w:color w:val="000000"/>
          <w:sz w:val="24"/>
          <w:szCs w:val="24"/>
          <w:lang w:eastAsia="ru-RU" w:bidi="ru-RU"/>
        </w:rPr>
        <w:tab/>
        <w:t>г., составили настоящий акт о следующем:</w:t>
      </w:r>
    </w:p>
    <w:p w:rsidR="005109A5" w:rsidRPr="009856DB" w:rsidRDefault="005109A5" w:rsidP="005109A5">
      <w:pPr>
        <w:widowControl w:val="0"/>
        <w:tabs>
          <w:tab w:val="left" w:pos="6804"/>
          <w:tab w:val="left" w:pos="7938"/>
          <w:tab w:val="left" w:pos="8647"/>
          <w:tab w:val="left" w:pos="8789"/>
        </w:tabs>
        <w:spacing w:line="360" w:lineRule="auto"/>
        <w:ind w:firstLine="567"/>
        <w:jc w:val="both"/>
        <w:rPr>
          <w:rFonts w:ascii="GHEA Grapalat" w:eastAsia="Times New Roman" w:hAnsi="GHEA Grapalat" w:cs="Sylfaen"/>
          <w:iCs/>
          <w:sz w:val="24"/>
          <w:szCs w:val="24"/>
          <w:lang w:eastAsia="ru-RU" w:bidi="ru-RU"/>
        </w:rPr>
      </w:pPr>
    </w:p>
    <w:p w:rsidR="005109A5" w:rsidRPr="009856DB" w:rsidRDefault="005109A5" w:rsidP="005109A5">
      <w:pPr>
        <w:widowControl w:val="0"/>
        <w:spacing w:line="360" w:lineRule="auto"/>
        <w:ind w:firstLine="567"/>
        <w:jc w:val="both"/>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5109A5" w:rsidRPr="009856DB" w:rsidTr="00E871B1">
        <w:trPr>
          <w:trHeight w:val="345"/>
          <w:jc w:val="center"/>
        </w:trPr>
        <w:tc>
          <w:tcPr>
            <w:tcW w:w="379" w:type="dxa"/>
            <w:vMerge w:val="restart"/>
            <w:shd w:val="clear" w:color="auto" w:fill="auto"/>
            <w:vAlign w:val="center"/>
          </w:tcPr>
          <w:p w:rsidR="005109A5" w:rsidRPr="009856DB" w:rsidRDefault="005109A5" w:rsidP="005109A5">
            <w:pPr>
              <w:widowControl w:val="0"/>
              <w:spacing w:line="360" w:lineRule="auto"/>
              <w:ind w:firstLine="567"/>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lastRenderedPageBreak/>
              <w:t>№</w:t>
            </w:r>
          </w:p>
        </w:tc>
        <w:tc>
          <w:tcPr>
            <w:tcW w:w="11014" w:type="dxa"/>
            <w:gridSpan w:val="8"/>
            <w:shd w:val="clear" w:color="auto" w:fill="auto"/>
            <w:vAlign w:val="center"/>
          </w:tcPr>
          <w:p w:rsidR="005109A5" w:rsidRPr="009856DB" w:rsidRDefault="005109A5" w:rsidP="005109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Выполненные работы</w:t>
            </w:r>
          </w:p>
        </w:tc>
      </w:tr>
      <w:tr w:rsidR="005109A5" w:rsidRPr="009856DB" w:rsidTr="00E871B1">
        <w:trPr>
          <w:trHeight w:val="152"/>
          <w:jc w:val="center"/>
        </w:trPr>
        <w:tc>
          <w:tcPr>
            <w:tcW w:w="379" w:type="dxa"/>
            <w:vMerge/>
            <w:shd w:val="clear" w:color="auto" w:fill="auto"/>
          </w:tcPr>
          <w:p w:rsidR="005109A5" w:rsidRPr="009856DB" w:rsidRDefault="005109A5" w:rsidP="005109A5">
            <w:pPr>
              <w:widowControl w:val="0"/>
              <w:spacing w:line="360" w:lineRule="auto"/>
              <w:ind w:firstLine="567"/>
              <w:jc w:val="center"/>
              <w:rPr>
                <w:rFonts w:ascii="GHEA Grapalat" w:eastAsia="Times New Roman" w:hAnsi="GHEA Grapalat" w:cs="Times New Roman"/>
                <w:sz w:val="16"/>
                <w:szCs w:val="16"/>
                <w:lang w:eastAsia="ru-RU" w:bidi="ru-RU"/>
              </w:rPr>
            </w:pPr>
          </w:p>
        </w:tc>
        <w:tc>
          <w:tcPr>
            <w:tcW w:w="1248" w:type="dxa"/>
            <w:vMerge w:val="restart"/>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наименование</w:t>
            </w:r>
          </w:p>
        </w:tc>
        <w:tc>
          <w:tcPr>
            <w:tcW w:w="1533" w:type="dxa"/>
            <w:vMerge w:val="restart"/>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краткое изложение технической характеристики</w:t>
            </w:r>
          </w:p>
        </w:tc>
        <w:tc>
          <w:tcPr>
            <w:tcW w:w="3103" w:type="dxa"/>
            <w:gridSpan w:val="2"/>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количественный показатель</w:t>
            </w:r>
          </w:p>
        </w:tc>
        <w:tc>
          <w:tcPr>
            <w:tcW w:w="3167" w:type="dxa"/>
            <w:gridSpan w:val="2"/>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срок исполнения</w:t>
            </w:r>
          </w:p>
        </w:tc>
        <w:tc>
          <w:tcPr>
            <w:tcW w:w="1087" w:type="dxa"/>
            <w:vMerge w:val="restart"/>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сумма, подлежащая уплате (тыс. драмов)</w:t>
            </w:r>
          </w:p>
        </w:tc>
        <w:tc>
          <w:tcPr>
            <w:tcW w:w="876" w:type="dxa"/>
            <w:vMerge w:val="restart"/>
            <w:shd w:val="clear" w:color="auto" w:fill="auto"/>
            <w:vAlign w:val="center"/>
          </w:tcPr>
          <w:p w:rsidR="005109A5" w:rsidRPr="009856DB" w:rsidRDefault="005109A5" w:rsidP="005109A5">
            <w:pPr>
              <w:widowControl w:val="0"/>
              <w:spacing w:after="120" w:line="240" w:lineRule="auto"/>
              <w:ind w:left="-82" w:right="-118"/>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срок оплаты (по графику оплаты)</w:t>
            </w:r>
          </w:p>
        </w:tc>
      </w:tr>
      <w:tr w:rsidR="005109A5" w:rsidRPr="009856DB" w:rsidTr="00E871B1">
        <w:trPr>
          <w:trHeight w:val="152"/>
          <w:jc w:val="center"/>
        </w:trPr>
        <w:tc>
          <w:tcPr>
            <w:tcW w:w="379" w:type="dxa"/>
            <w:vMerge/>
            <w:tcBorders>
              <w:bottom w:val="single" w:sz="4" w:space="0" w:color="auto"/>
            </w:tcBorders>
            <w:shd w:val="clear" w:color="auto" w:fill="auto"/>
          </w:tcPr>
          <w:p w:rsidR="005109A5" w:rsidRPr="009856DB" w:rsidRDefault="005109A5" w:rsidP="005109A5">
            <w:pPr>
              <w:widowControl w:val="0"/>
              <w:spacing w:line="360" w:lineRule="auto"/>
              <w:ind w:firstLine="567"/>
              <w:jc w:val="center"/>
              <w:rPr>
                <w:rFonts w:ascii="GHEA Grapalat" w:eastAsia="Times New Roman" w:hAnsi="GHEA Grapalat" w:cs="Times New Roman"/>
                <w:sz w:val="16"/>
                <w:szCs w:val="16"/>
                <w:lang w:eastAsia="ru-RU" w:bidi="ru-RU"/>
              </w:rPr>
            </w:pPr>
          </w:p>
        </w:tc>
        <w:tc>
          <w:tcPr>
            <w:tcW w:w="1248" w:type="dxa"/>
            <w:vMerge/>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533" w:type="dxa"/>
            <w:vMerge/>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915" w:type="dxa"/>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ind w:left="-105" w:right="-72"/>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по графику закупки, утвержденному Договором</w:t>
            </w:r>
          </w:p>
        </w:tc>
        <w:tc>
          <w:tcPr>
            <w:tcW w:w="1188" w:type="dxa"/>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ind w:left="-105" w:right="-72"/>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фактический</w:t>
            </w:r>
          </w:p>
        </w:tc>
        <w:tc>
          <w:tcPr>
            <w:tcW w:w="1960" w:type="dxa"/>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ind w:left="-105" w:right="-72"/>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по графику закупки, утвержденному Договором</w:t>
            </w:r>
          </w:p>
        </w:tc>
        <w:tc>
          <w:tcPr>
            <w:tcW w:w="1207" w:type="dxa"/>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ind w:left="-105" w:right="-72"/>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фактический</w:t>
            </w:r>
          </w:p>
        </w:tc>
        <w:tc>
          <w:tcPr>
            <w:tcW w:w="1087" w:type="dxa"/>
            <w:vMerge/>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876" w:type="dxa"/>
            <w:vMerge/>
            <w:tcBorders>
              <w:bottom w:val="single" w:sz="4" w:space="0" w:color="auto"/>
            </w:tcBorders>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r>
      <w:tr w:rsidR="005109A5" w:rsidRPr="009856DB" w:rsidTr="00E871B1">
        <w:trPr>
          <w:trHeight w:val="515"/>
          <w:jc w:val="center"/>
        </w:trPr>
        <w:tc>
          <w:tcPr>
            <w:tcW w:w="379" w:type="dxa"/>
            <w:shd w:val="clear" w:color="auto" w:fill="auto"/>
            <w:vAlign w:val="center"/>
          </w:tcPr>
          <w:p w:rsidR="005109A5" w:rsidRPr="009856DB" w:rsidRDefault="005109A5" w:rsidP="005109A5">
            <w:pPr>
              <w:widowControl w:val="0"/>
              <w:spacing w:line="360" w:lineRule="auto"/>
              <w:ind w:firstLine="567"/>
              <w:jc w:val="center"/>
              <w:rPr>
                <w:rFonts w:ascii="GHEA Grapalat" w:eastAsia="Times New Roman" w:hAnsi="GHEA Grapalat" w:cs="Times New Roman"/>
                <w:sz w:val="16"/>
                <w:szCs w:val="16"/>
                <w:lang w:eastAsia="ru-RU" w:bidi="ru-RU"/>
              </w:rPr>
            </w:pPr>
          </w:p>
        </w:tc>
        <w:tc>
          <w:tcPr>
            <w:tcW w:w="1248"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533"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915"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188"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960"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207"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087"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876" w:type="dxa"/>
            <w:shd w:val="clear" w:color="auto" w:fill="auto"/>
            <w:vAlign w:val="center"/>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r>
      <w:tr w:rsidR="005109A5" w:rsidRPr="009856DB" w:rsidTr="00E871B1">
        <w:trPr>
          <w:trHeight w:val="515"/>
          <w:jc w:val="center"/>
        </w:trPr>
        <w:tc>
          <w:tcPr>
            <w:tcW w:w="379" w:type="dxa"/>
            <w:shd w:val="clear" w:color="auto" w:fill="auto"/>
          </w:tcPr>
          <w:p w:rsidR="005109A5" w:rsidRPr="009856DB" w:rsidRDefault="005109A5" w:rsidP="005109A5">
            <w:pPr>
              <w:widowControl w:val="0"/>
              <w:spacing w:line="360" w:lineRule="auto"/>
              <w:ind w:firstLine="567"/>
              <w:jc w:val="center"/>
              <w:rPr>
                <w:rFonts w:ascii="GHEA Grapalat" w:eastAsia="Times New Roman" w:hAnsi="GHEA Grapalat" w:cs="Times New Roman"/>
                <w:sz w:val="16"/>
                <w:szCs w:val="16"/>
                <w:lang w:eastAsia="ru-RU" w:bidi="ru-RU"/>
              </w:rPr>
            </w:pPr>
          </w:p>
        </w:tc>
        <w:tc>
          <w:tcPr>
            <w:tcW w:w="1248"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533"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915"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188"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960"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207"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1087"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c>
          <w:tcPr>
            <w:tcW w:w="876" w:type="dxa"/>
            <w:shd w:val="clear" w:color="auto" w:fill="auto"/>
          </w:tcPr>
          <w:p w:rsidR="005109A5" w:rsidRPr="009856DB" w:rsidRDefault="005109A5" w:rsidP="005109A5">
            <w:pPr>
              <w:widowControl w:val="0"/>
              <w:tabs>
                <w:tab w:val="left" w:pos="916"/>
              </w:tabs>
              <w:spacing w:after="120" w:line="240" w:lineRule="auto"/>
              <w:jc w:val="center"/>
              <w:rPr>
                <w:rFonts w:ascii="GHEA Grapalat" w:eastAsia="Times New Roman" w:hAnsi="GHEA Grapalat" w:cs="Times New Roman"/>
                <w:sz w:val="16"/>
                <w:szCs w:val="16"/>
                <w:lang w:eastAsia="ru-RU" w:bidi="ru-RU"/>
              </w:rPr>
            </w:pPr>
          </w:p>
        </w:tc>
      </w:tr>
    </w:tbl>
    <w:p w:rsidR="005109A5" w:rsidRPr="009856DB" w:rsidRDefault="005109A5" w:rsidP="005109A5">
      <w:pPr>
        <w:widowControl w:val="0"/>
        <w:spacing w:line="360" w:lineRule="auto"/>
        <w:ind w:firstLine="567"/>
        <w:jc w:val="both"/>
        <w:rPr>
          <w:rFonts w:ascii="GHEA Grapalat" w:eastAsia="Times New Roman" w:hAnsi="GHEA Grapalat" w:cs="Arial"/>
          <w:iCs/>
          <w:color w:val="000000"/>
          <w:sz w:val="24"/>
          <w:szCs w:val="24"/>
          <w:lang w:val="en-US" w:eastAsia="ru-RU" w:bidi="ru-RU"/>
        </w:rPr>
      </w:pPr>
    </w:p>
    <w:p w:rsidR="005109A5" w:rsidRPr="009856DB" w:rsidRDefault="005109A5" w:rsidP="005109A5">
      <w:pPr>
        <w:widowControl w:val="0"/>
        <w:spacing w:line="360" w:lineRule="auto"/>
        <w:ind w:firstLine="567"/>
        <w:jc w:val="both"/>
        <w:rPr>
          <w:rFonts w:ascii="GHEA Grapalat" w:eastAsia="Times New Roman" w:hAnsi="GHEA Grapalat" w:cs="Times New Roman"/>
          <w:iCs/>
          <w:snapToGrid w:val="0"/>
          <w:color w:val="000000"/>
          <w:sz w:val="24"/>
          <w:szCs w:val="24"/>
          <w:lang w:eastAsia="ru-RU" w:bidi="ru-RU"/>
        </w:rPr>
      </w:pPr>
      <w:r w:rsidRPr="009856DB">
        <w:rPr>
          <w:rFonts w:ascii="GHEA Grapalat" w:eastAsia="Times New Roman" w:hAnsi="GHEA Grapalat" w:cs="Times New Roman"/>
          <w:sz w:val="24"/>
          <w:szCs w:val="24"/>
          <w:lang w:eastAsia="ru-RU" w:bidi="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5109A5" w:rsidRPr="009856DB" w:rsidRDefault="005109A5" w:rsidP="005109A5">
      <w:pPr>
        <w:widowControl w:val="0"/>
        <w:spacing w:line="360" w:lineRule="auto"/>
        <w:ind w:firstLine="567"/>
        <w:jc w:val="both"/>
        <w:rPr>
          <w:rFonts w:ascii="GHEA Grapalat" w:eastAsia="Times New Roman" w:hAnsi="GHEA Grapalat" w:cs="Times New Roman"/>
          <w:iCs/>
          <w:snapToGrid w:val="0"/>
          <w:color w:val="000000"/>
          <w:sz w:val="24"/>
          <w:szCs w:val="24"/>
          <w:lang w:eastAsia="ru-RU" w:bidi="ru-RU"/>
        </w:rPr>
      </w:pPr>
    </w:p>
    <w:tbl>
      <w:tblPr>
        <w:tblW w:w="9704" w:type="dxa"/>
        <w:jc w:val="center"/>
        <w:tblCellSpacing w:w="7" w:type="dxa"/>
        <w:tblCellMar>
          <w:left w:w="0" w:type="dxa"/>
          <w:right w:w="0" w:type="dxa"/>
        </w:tblCellMar>
        <w:tblLook w:val="0000"/>
      </w:tblPr>
      <w:tblGrid>
        <w:gridCol w:w="4852"/>
        <w:gridCol w:w="4852"/>
      </w:tblGrid>
      <w:tr w:rsidR="005109A5" w:rsidRPr="009856DB" w:rsidTr="00E871B1">
        <w:trPr>
          <w:trHeight w:val="266"/>
          <w:tblCellSpacing w:w="7" w:type="dxa"/>
          <w:jc w:val="center"/>
        </w:trPr>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 xml:space="preserve">Работу сдал </w:t>
            </w:r>
          </w:p>
        </w:tc>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Работу принял</w:t>
            </w:r>
          </w:p>
        </w:tc>
      </w:tr>
      <w:tr w:rsidR="005109A5" w:rsidRPr="009856DB" w:rsidTr="00E871B1">
        <w:trPr>
          <w:trHeight w:val="473"/>
          <w:tblCellSpacing w:w="7" w:type="dxa"/>
          <w:jc w:val="center"/>
        </w:trPr>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Times New Roman"/>
                <w:iCs/>
                <w:sz w:val="24"/>
                <w:szCs w:val="24"/>
                <w:lang w:val="en-US" w:eastAsia="ru-RU" w:bidi="ru-RU"/>
              </w:rPr>
            </w:pPr>
            <w:r w:rsidRPr="009856DB">
              <w:rPr>
                <w:rFonts w:ascii="GHEA Grapalat" w:eastAsia="Times New Roman" w:hAnsi="GHEA Grapalat" w:cs="Times New Roman"/>
                <w:sz w:val="24"/>
                <w:szCs w:val="24"/>
                <w:lang w:eastAsia="ru-RU" w:bidi="ru-RU"/>
              </w:rPr>
              <w:t>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 xml:space="preserve">подпись </w:t>
            </w:r>
          </w:p>
        </w:tc>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Times New Roman"/>
                <w:iCs/>
                <w:sz w:val="24"/>
                <w:szCs w:val="24"/>
                <w:lang w:eastAsia="ru-RU" w:bidi="ru-RU"/>
              </w:rPr>
            </w:pPr>
            <w:r w:rsidRPr="009856DB">
              <w:rPr>
                <w:rFonts w:ascii="GHEA Grapalat" w:eastAsia="Times New Roman" w:hAnsi="GHEA Grapalat" w:cs="Times New Roman"/>
                <w:sz w:val="24"/>
                <w:szCs w:val="24"/>
                <w:lang w:eastAsia="ru-RU" w:bidi="ru-RU"/>
              </w:rPr>
              <w:t>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 xml:space="preserve">подпись </w:t>
            </w:r>
          </w:p>
        </w:tc>
      </w:tr>
      <w:tr w:rsidR="005109A5" w:rsidRPr="009856DB" w:rsidTr="00E871B1">
        <w:trPr>
          <w:trHeight w:val="503"/>
          <w:tblCellSpacing w:w="7" w:type="dxa"/>
          <w:jc w:val="center"/>
        </w:trPr>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Times New Roman"/>
                <w:iCs/>
                <w:sz w:val="24"/>
                <w:szCs w:val="24"/>
                <w:lang w:val="en-US" w:eastAsia="ru-RU" w:bidi="ru-RU"/>
              </w:rPr>
            </w:pPr>
            <w:r w:rsidRPr="009856DB">
              <w:rPr>
                <w:rFonts w:ascii="GHEA Grapalat" w:eastAsia="Times New Roman" w:hAnsi="GHEA Grapalat" w:cs="Times New Roman"/>
                <w:sz w:val="24"/>
                <w:szCs w:val="24"/>
                <w:lang w:eastAsia="ru-RU" w:bidi="ru-RU"/>
              </w:rPr>
              <w:t>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фамилия, имя</w:t>
            </w:r>
          </w:p>
        </w:tc>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Times New Roman"/>
                <w:iCs/>
                <w:sz w:val="24"/>
                <w:szCs w:val="24"/>
                <w:lang w:eastAsia="ru-RU" w:bidi="ru-RU"/>
              </w:rPr>
            </w:pPr>
            <w:r w:rsidRPr="009856DB">
              <w:rPr>
                <w:rFonts w:ascii="GHEA Grapalat" w:eastAsia="Times New Roman" w:hAnsi="GHEA Grapalat" w:cs="Times New Roman"/>
                <w:sz w:val="24"/>
                <w:szCs w:val="24"/>
                <w:lang w:eastAsia="ru-RU" w:bidi="ru-RU"/>
              </w:rPr>
              <w:t>___________________________</w:t>
            </w:r>
          </w:p>
          <w:p w:rsidR="005109A5" w:rsidRPr="009856DB" w:rsidRDefault="005109A5" w:rsidP="005109A5">
            <w:pPr>
              <w:widowControl w:val="0"/>
              <w:spacing w:line="360" w:lineRule="auto"/>
              <w:jc w:val="center"/>
              <w:rPr>
                <w:rFonts w:ascii="GHEA Grapalat" w:eastAsia="Times New Roman" w:hAnsi="GHEA Grapalat" w:cs="Times New Roman"/>
                <w:iCs/>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фамилия, имя</w:t>
            </w:r>
          </w:p>
        </w:tc>
      </w:tr>
      <w:tr w:rsidR="005109A5" w:rsidRPr="009856DB" w:rsidTr="00E871B1">
        <w:trPr>
          <w:trHeight w:val="281"/>
          <w:tblCellSpacing w:w="7" w:type="dxa"/>
          <w:jc w:val="center"/>
        </w:trPr>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М. П.</w:t>
            </w:r>
          </w:p>
        </w:tc>
        <w:tc>
          <w:tcPr>
            <w:tcW w:w="0" w:type="auto"/>
            <w:vAlign w:val="center"/>
          </w:tcPr>
          <w:p w:rsidR="005109A5" w:rsidRPr="009856DB" w:rsidRDefault="005109A5" w:rsidP="005109A5">
            <w:pPr>
              <w:widowControl w:val="0"/>
              <w:spacing w:line="360" w:lineRule="auto"/>
              <w:jc w:val="center"/>
              <w:rPr>
                <w:rFonts w:ascii="GHEA Grapalat" w:eastAsia="Times New Roman" w:hAnsi="GHEA Grapalat" w:cs="Times New Roman"/>
                <w:iCs/>
                <w:color w:val="000000"/>
                <w:sz w:val="24"/>
                <w:szCs w:val="24"/>
                <w:lang w:eastAsia="ru-RU" w:bidi="ru-RU"/>
              </w:rPr>
            </w:pPr>
            <w:r w:rsidRPr="009856DB">
              <w:rPr>
                <w:rFonts w:ascii="GHEA Grapalat" w:eastAsia="Times New Roman" w:hAnsi="GHEA Grapalat" w:cs="Times New Roman"/>
                <w:color w:val="000000"/>
                <w:sz w:val="24"/>
                <w:szCs w:val="24"/>
                <w:lang w:eastAsia="ru-RU" w:bidi="ru-RU"/>
              </w:rPr>
              <w:t>М. П.</w:t>
            </w:r>
          </w:p>
        </w:tc>
      </w:tr>
    </w:tbl>
    <w:p w:rsidR="005109A5" w:rsidRPr="009856DB" w:rsidRDefault="005109A5" w:rsidP="005109A5">
      <w:pPr>
        <w:widowControl w:val="0"/>
        <w:spacing w:line="360" w:lineRule="auto"/>
        <w:ind w:firstLine="567"/>
        <w:jc w:val="center"/>
        <w:rPr>
          <w:rFonts w:ascii="GHEA Grapalat" w:eastAsia="Times New Roman" w:hAnsi="GHEA Grapalat" w:cs="Sylfaen"/>
          <w:b/>
          <w:sz w:val="24"/>
          <w:szCs w:val="24"/>
          <w:lang w:eastAsia="ru-RU" w:bidi="ru-RU"/>
        </w:rPr>
      </w:pPr>
    </w:p>
    <w:p w:rsidR="005109A5" w:rsidRPr="009856DB" w:rsidRDefault="005109A5" w:rsidP="005109A5">
      <w:pPr>
        <w:spacing w:after="0" w:line="240" w:lineRule="auto"/>
        <w:rPr>
          <w:rFonts w:ascii="GHEA Grapalat" w:eastAsia="Times New Roman" w:hAnsi="GHEA Grapalat" w:cs="Sylfaen"/>
          <w:b/>
          <w:sz w:val="24"/>
          <w:szCs w:val="24"/>
          <w:lang w:eastAsia="ru-RU" w:bidi="ru-RU"/>
        </w:rPr>
      </w:pPr>
      <w:r w:rsidRPr="009856DB">
        <w:rPr>
          <w:rFonts w:ascii="GHEA Grapalat" w:eastAsia="Times New Roman" w:hAnsi="GHEA Grapalat" w:cs="Sylfaen"/>
          <w:b/>
          <w:sz w:val="24"/>
          <w:szCs w:val="24"/>
          <w:lang w:eastAsia="ru-RU" w:bidi="ru-RU"/>
        </w:rPr>
        <w:br w:type="page"/>
      </w:r>
    </w:p>
    <w:p w:rsidR="005109A5" w:rsidRPr="009856DB" w:rsidRDefault="005109A5" w:rsidP="005109A5">
      <w:pPr>
        <w:widowControl w:val="0"/>
        <w:spacing w:line="360" w:lineRule="auto"/>
        <w:ind w:firstLine="567"/>
        <w:jc w:val="right"/>
        <w:rPr>
          <w:rFonts w:ascii="GHEA Grapalat" w:eastAsia="Times New Roman" w:hAnsi="GHEA Grapalat" w:cs="Sylfaen"/>
          <w:i/>
          <w:sz w:val="24"/>
          <w:szCs w:val="24"/>
          <w:lang w:eastAsia="ru-RU" w:bidi="ru-RU"/>
        </w:rPr>
      </w:pPr>
      <w:r w:rsidRPr="009856DB">
        <w:rPr>
          <w:rFonts w:ascii="GHEA Grapalat" w:eastAsia="Times New Roman" w:hAnsi="GHEA Grapalat" w:cs="Times New Roman"/>
          <w:i/>
          <w:sz w:val="24"/>
          <w:szCs w:val="24"/>
          <w:lang w:eastAsia="ru-RU" w:bidi="ru-RU"/>
        </w:rPr>
        <w:lastRenderedPageBreak/>
        <w:t>Приложение № 4.1</w:t>
      </w:r>
    </w:p>
    <w:p w:rsidR="005109A5" w:rsidRPr="009856DB" w:rsidRDefault="005109A5" w:rsidP="005109A5">
      <w:pPr>
        <w:widowControl w:val="0"/>
        <w:spacing w:line="360" w:lineRule="auto"/>
        <w:ind w:firstLine="567"/>
        <w:jc w:val="right"/>
        <w:rPr>
          <w:rFonts w:ascii="GHEA Grapalat" w:eastAsia="Times New Roman" w:hAnsi="GHEA Grapalat" w:cs="Arial"/>
          <w:i/>
          <w:sz w:val="24"/>
          <w:szCs w:val="24"/>
          <w:lang w:eastAsia="ru-RU" w:bidi="ru-RU"/>
        </w:rPr>
      </w:pPr>
      <w:r w:rsidRPr="009856DB">
        <w:rPr>
          <w:rFonts w:ascii="GHEA Grapalat" w:eastAsia="Times New Roman" w:hAnsi="GHEA Grapalat" w:cs="Times New Roman"/>
          <w:i/>
          <w:sz w:val="24"/>
          <w:szCs w:val="24"/>
          <w:lang w:eastAsia="ru-RU" w:bidi="ru-RU"/>
        </w:rPr>
        <w:t>к Договору под кодо</w:t>
      </w:r>
      <w:r w:rsidR="00BC7CE0" w:rsidRPr="009856DB">
        <w:rPr>
          <w:rFonts w:ascii="Sylfaen" w:eastAsia="Times New Roman" w:hAnsi="Sylfaen" w:cs="Times New Roman"/>
          <w:b/>
          <w:sz w:val="20"/>
          <w:szCs w:val="20"/>
          <w:u w:val="single"/>
          <w:lang w:eastAsia="ru-RU" w:bidi="ru-RU"/>
        </w:rPr>
        <w:t xml:space="preserve"> AMГH-</w:t>
      </w:r>
      <w:r w:rsidR="00BC7CE0" w:rsidRPr="009856DB">
        <w:rPr>
          <w:rFonts w:ascii="GHEA Grapalat" w:hAnsi="GHEA Grapalat"/>
          <w:b/>
          <w:sz w:val="20"/>
          <w:szCs w:val="20"/>
        </w:rPr>
        <w:t xml:space="preserve"> BMAShDzB</w:t>
      </w:r>
      <w:r w:rsidR="00BC7CE0" w:rsidRPr="009856DB">
        <w:rPr>
          <w:rFonts w:ascii="Sylfaen" w:eastAsia="Times New Roman" w:hAnsi="Sylfaen" w:cs="Times New Roman"/>
          <w:b/>
          <w:sz w:val="20"/>
          <w:szCs w:val="20"/>
          <w:u w:val="single"/>
          <w:lang w:eastAsia="ru-RU" w:bidi="ru-RU"/>
        </w:rPr>
        <w:t xml:space="preserve"> -21/0</w:t>
      </w:r>
      <w:r w:rsidR="00BC7CE0" w:rsidRPr="009856DB">
        <w:rPr>
          <w:rFonts w:ascii="Sylfaen" w:eastAsia="Times New Roman" w:hAnsi="Sylfaen" w:cs="Times New Roman"/>
          <w:b/>
          <w:sz w:val="20"/>
          <w:szCs w:val="20"/>
          <w:u w:val="single"/>
          <w:lang w:val="hy-AM" w:eastAsia="ru-RU" w:bidi="ru-RU"/>
        </w:rPr>
        <w:t>8</w:t>
      </w:r>
      <w:r w:rsidR="00BC7CE0" w:rsidRPr="009856DB">
        <w:rPr>
          <w:rFonts w:ascii="GHEA Grapalat" w:eastAsia="Times New Roman" w:hAnsi="GHEA Grapalat" w:cs="Arial"/>
          <w:i/>
          <w:sz w:val="24"/>
          <w:szCs w:val="24"/>
          <w:lang w:eastAsia="ru-RU" w:bidi="ru-RU"/>
        </w:rPr>
        <w:br/>
      </w:r>
      <w:r w:rsidRPr="009856DB">
        <w:rPr>
          <w:rFonts w:ascii="GHEA Grapalat" w:eastAsia="Times New Roman" w:hAnsi="GHEA Grapalat" w:cs="Times New Roman"/>
          <w:i/>
          <w:sz w:val="24"/>
          <w:szCs w:val="24"/>
          <w:lang w:eastAsia="ru-RU" w:bidi="ru-RU"/>
        </w:rPr>
        <w:t>м</w:t>
      </w:r>
      <w:r w:rsidR="00BC7CE0" w:rsidRPr="009856DB">
        <w:rPr>
          <w:rFonts w:ascii="GHEA Grapalat" w:eastAsia="Times New Roman" w:hAnsi="GHEA Grapalat" w:cs="Times New Roman"/>
          <w:i/>
          <w:sz w:val="24"/>
          <w:szCs w:val="24"/>
          <w:lang w:eastAsia="ru-RU" w:bidi="ru-RU"/>
        </w:rPr>
        <w:t xml:space="preserve"> </w:t>
      </w:r>
      <w:r w:rsidRPr="009856DB">
        <w:rPr>
          <w:rFonts w:ascii="GHEA Grapalat" w:eastAsia="Times New Roman" w:hAnsi="GHEA Grapalat" w:cs="Arial"/>
          <w:i/>
          <w:sz w:val="24"/>
          <w:szCs w:val="24"/>
          <w:lang w:eastAsia="ru-RU" w:bidi="ru-RU"/>
        </w:rPr>
        <w:br/>
      </w:r>
      <w:r w:rsidRPr="009856DB">
        <w:rPr>
          <w:rFonts w:ascii="GHEA Grapalat" w:eastAsia="Times New Roman" w:hAnsi="GHEA Grapalat" w:cs="Times New Roman"/>
          <w:i/>
          <w:sz w:val="24"/>
          <w:szCs w:val="24"/>
          <w:lang w:eastAsia="ru-RU" w:bidi="ru-RU"/>
        </w:rPr>
        <w:t xml:space="preserve">заключенному " </w:t>
      </w:r>
      <w:r w:rsidRPr="009856DB">
        <w:rPr>
          <w:rFonts w:ascii="GHEA Grapalat" w:eastAsia="Times New Roman" w:hAnsi="GHEA Grapalat" w:cs="Times New Roman"/>
          <w:i/>
          <w:sz w:val="24"/>
          <w:szCs w:val="24"/>
          <w:lang w:eastAsia="ru-RU" w:bidi="ru-RU"/>
        </w:rPr>
        <w:tab/>
        <w:t xml:space="preserve">"  </w:t>
      </w:r>
      <w:r w:rsidRPr="009856DB">
        <w:rPr>
          <w:rFonts w:ascii="GHEA Grapalat" w:eastAsia="Times New Roman" w:hAnsi="GHEA Grapalat" w:cs="Times New Roman"/>
          <w:i/>
          <w:sz w:val="24"/>
          <w:szCs w:val="24"/>
          <w:lang w:eastAsia="ru-RU" w:bidi="ru-RU"/>
        </w:rPr>
        <w:tab/>
        <w:t>20</w:t>
      </w:r>
      <w:r w:rsidRPr="009856DB">
        <w:rPr>
          <w:rFonts w:ascii="GHEA Grapalat" w:eastAsia="Times New Roman" w:hAnsi="GHEA Grapalat" w:cs="Times New Roman"/>
          <w:i/>
          <w:sz w:val="24"/>
          <w:szCs w:val="24"/>
          <w:lang w:eastAsia="ru-RU" w:bidi="ru-RU"/>
        </w:rPr>
        <w:tab/>
        <w:t>г.</w:t>
      </w:r>
    </w:p>
    <w:p w:rsidR="005109A5" w:rsidRPr="009856DB" w:rsidRDefault="005109A5" w:rsidP="005109A5">
      <w:pPr>
        <w:widowControl w:val="0"/>
        <w:spacing w:line="360" w:lineRule="auto"/>
        <w:jc w:val="center"/>
        <w:rPr>
          <w:rFonts w:ascii="GHEA Grapalat" w:eastAsia="Times New Roman" w:hAnsi="GHEA Grapalat" w:cs="Sylfaen"/>
          <w:sz w:val="24"/>
          <w:szCs w:val="24"/>
          <w:lang w:eastAsia="ru-RU" w:bidi="ru-RU"/>
        </w:rPr>
      </w:pPr>
    </w:p>
    <w:p w:rsidR="005109A5" w:rsidRPr="009856DB" w:rsidRDefault="005109A5" w:rsidP="005109A5">
      <w:pPr>
        <w:widowControl w:val="0"/>
        <w:tabs>
          <w:tab w:val="left" w:pos="2250"/>
        </w:tabs>
        <w:spacing w:line="360" w:lineRule="auto"/>
        <w:jc w:val="center"/>
        <w:rPr>
          <w:rFonts w:ascii="GHEA Grapalat" w:eastAsia="Times New Roman" w:hAnsi="GHEA Grapalat" w:cs="Sylfaen"/>
          <w:bCs/>
          <w:sz w:val="24"/>
          <w:szCs w:val="24"/>
          <w:lang w:eastAsia="ru-RU" w:bidi="ru-RU"/>
        </w:rPr>
      </w:pPr>
      <w:r w:rsidRPr="009856DB">
        <w:rPr>
          <w:rFonts w:ascii="GHEA Grapalat" w:eastAsia="Times New Roman" w:hAnsi="GHEA Grapalat" w:cs="Times New Roman"/>
          <w:sz w:val="24"/>
          <w:szCs w:val="24"/>
          <w:lang w:eastAsia="ru-RU" w:bidi="ru-RU"/>
        </w:rPr>
        <w:t>АКТ №______</w:t>
      </w:r>
    </w:p>
    <w:p w:rsidR="005109A5" w:rsidRPr="009856DB" w:rsidRDefault="005109A5" w:rsidP="005109A5">
      <w:pPr>
        <w:widowControl w:val="0"/>
        <w:tabs>
          <w:tab w:val="left" w:pos="2250"/>
        </w:tabs>
        <w:spacing w:line="360" w:lineRule="auto"/>
        <w:jc w:val="center"/>
        <w:rPr>
          <w:rFonts w:ascii="GHEA Grapalat" w:eastAsia="Times New Roman" w:hAnsi="GHEA Grapalat" w:cs="Sylfaen"/>
          <w:bCs/>
          <w:sz w:val="24"/>
          <w:szCs w:val="24"/>
          <w:lang w:eastAsia="ru-RU" w:bidi="ru-RU"/>
        </w:rPr>
      </w:pPr>
      <w:r w:rsidRPr="009856DB">
        <w:rPr>
          <w:rFonts w:ascii="GHEA Grapalat" w:eastAsia="Times New Roman" w:hAnsi="GHEA Grapalat" w:cs="Times New Roman"/>
          <w:sz w:val="24"/>
          <w:szCs w:val="24"/>
          <w:lang w:eastAsia="ru-RU" w:bidi="ru-RU"/>
        </w:rPr>
        <w:t>относительно фиксирования факта сдачи Заказчику результата договора</w:t>
      </w:r>
    </w:p>
    <w:p w:rsidR="005109A5" w:rsidRPr="009856DB" w:rsidRDefault="005109A5" w:rsidP="005109A5">
      <w:pPr>
        <w:widowControl w:val="0"/>
        <w:tabs>
          <w:tab w:val="left" w:pos="360"/>
          <w:tab w:val="left" w:pos="540"/>
        </w:tabs>
        <w:spacing w:line="360" w:lineRule="auto"/>
        <w:ind w:firstLine="567"/>
        <w:jc w:val="both"/>
        <w:rPr>
          <w:rFonts w:ascii="GHEA Grapalat" w:eastAsia="Times New Roman" w:hAnsi="GHEA Grapalat" w:cs="Times New Roman"/>
          <w:sz w:val="24"/>
          <w:szCs w:val="24"/>
          <w:lang w:eastAsia="ru-RU" w:bidi="ru-RU"/>
        </w:rPr>
      </w:pPr>
    </w:p>
    <w:p w:rsidR="005109A5" w:rsidRPr="009856DB" w:rsidRDefault="005109A5" w:rsidP="005109A5">
      <w:pPr>
        <w:widowControl w:val="0"/>
        <w:spacing w:after="0" w:line="240" w:lineRule="auto"/>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 xml:space="preserve">Настоящим фиксируется, что в рамках договора закупки № ___________________, </w:t>
      </w:r>
    </w:p>
    <w:p w:rsidR="005109A5" w:rsidRPr="009856DB" w:rsidRDefault="005109A5" w:rsidP="005109A5">
      <w:pPr>
        <w:widowControl w:val="0"/>
        <w:spacing w:line="360" w:lineRule="auto"/>
        <w:ind w:left="6946"/>
        <w:jc w:val="center"/>
        <w:rPr>
          <w:rFonts w:ascii="GHEA Grapalat" w:eastAsia="Times New Roman" w:hAnsi="GHEA Grapalat" w:cs="Times New Roma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номер договора</w:t>
      </w:r>
    </w:p>
    <w:p w:rsidR="005109A5" w:rsidRPr="009856DB" w:rsidRDefault="005109A5" w:rsidP="005109A5">
      <w:pPr>
        <w:widowControl w:val="0"/>
        <w:tabs>
          <w:tab w:val="left" w:pos="8789"/>
        </w:tabs>
        <w:spacing w:after="0" w:line="24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заключенного _________________________________________________ 20</w:t>
      </w:r>
      <w:r w:rsidRPr="009856DB">
        <w:rPr>
          <w:rFonts w:ascii="GHEA Grapalat" w:eastAsia="Times New Roman" w:hAnsi="GHEA Grapalat" w:cs="Times New Roman"/>
          <w:sz w:val="24"/>
          <w:szCs w:val="24"/>
          <w:lang w:eastAsia="ru-RU" w:bidi="ru-RU"/>
        </w:rPr>
        <w:tab/>
        <w:t>г.</w:t>
      </w:r>
    </w:p>
    <w:p w:rsidR="005109A5" w:rsidRPr="009856DB" w:rsidRDefault="005109A5" w:rsidP="005109A5">
      <w:pPr>
        <w:widowControl w:val="0"/>
        <w:spacing w:line="360" w:lineRule="auto"/>
        <w:ind w:right="-360"/>
        <w:jc w:val="center"/>
        <w:rPr>
          <w:rFonts w:ascii="GHEA Grapalat" w:eastAsia="Times New Roman" w:hAnsi="GHEA Grapalat" w:cs="Sylfaen"/>
          <w:sz w:val="24"/>
          <w:szCs w:val="24"/>
          <w:vertAlign w:val="superscript"/>
          <w:lang w:eastAsia="ru-RU" w:bidi="ru-RU"/>
        </w:rPr>
      </w:pPr>
      <w:r w:rsidRPr="009856DB">
        <w:rPr>
          <w:rFonts w:ascii="GHEA Grapalat" w:eastAsia="Times New Roman" w:hAnsi="GHEA Grapalat" w:cs="Times New Roman"/>
          <w:sz w:val="24"/>
          <w:szCs w:val="24"/>
          <w:vertAlign w:val="superscript"/>
          <w:lang w:eastAsia="ru-RU" w:bidi="ru-RU"/>
        </w:rPr>
        <w:t>дата заключения договора</w:t>
      </w:r>
    </w:p>
    <w:p w:rsidR="005109A5" w:rsidRPr="009856DB" w:rsidRDefault="005109A5" w:rsidP="005109A5">
      <w:pPr>
        <w:widowControl w:val="0"/>
        <w:spacing w:after="0" w:line="240" w:lineRule="auto"/>
        <w:ind w:right="-357"/>
        <w:jc w:val="both"/>
        <w:rPr>
          <w:rFonts w:ascii="GHEA Grapalat" w:eastAsia="Times New Roman" w:hAnsi="GHEA Grapalat" w:cs="Sylfaen"/>
          <w:sz w:val="24"/>
          <w:szCs w:val="24"/>
          <w:u w:val="single"/>
          <w:lang w:eastAsia="ru-RU" w:bidi="ru-RU"/>
        </w:rPr>
      </w:pPr>
      <w:r w:rsidRPr="009856DB">
        <w:rPr>
          <w:rFonts w:ascii="GHEA Grapalat" w:eastAsia="Times New Roman" w:hAnsi="GHEA Grapalat" w:cs="Times New Roman"/>
          <w:sz w:val="24"/>
          <w:szCs w:val="24"/>
          <w:lang w:eastAsia="ru-RU" w:bidi="ru-RU"/>
        </w:rPr>
        <w:t>между __________ (далее — Заказчик) и _____________ (далее — Исполнитель),</w:t>
      </w:r>
    </w:p>
    <w:p w:rsidR="005109A5" w:rsidRPr="009856DB" w:rsidRDefault="005109A5" w:rsidP="005109A5">
      <w:pPr>
        <w:widowControl w:val="0"/>
        <w:tabs>
          <w:tab w:val="left" w:pos="4678"/>
        </w:tabs>
        <w:spacing w:line="360" w:lineRule="auto"/>
        <w:ind w:left="851" w:right="-1"/>
        <w:jc w:val="both"/>
        <w:rPr>
          <w:rFonts w:ascii="GHEA Grapalat" w:eastAsia="Times New Roman" w:hAnsi="GHEA Grapalat" w:cs="Sylfaen"/>
          <w:sz w:val="24"/>
          <w:szCs w:val="24"/>
          <w:u w:val="single"/>
          <w:vertAlign w:val="superscript"/>
          <w:lang w:eastAsia="ru-RU" w:bidi="ru-RU"/>
        </w:rPr>
      </w:pPr>
      <w:r w:rsidRPr="009856DB">
        <w:rPr>
          <w:rFonts w:ascii="GHEA Grapalat" w:eastAsia="Times New Roman" w:hAnsi="GHEA Grapalat" w:cs="Times New Roman"/>
          <w:sz w:val="24"/>
          <w:szCs w:val="24"/>
          <w:vertAlign w:val="superscript"/>
          <w:lang w:eastAsia="ru-RU" w:bidi="ru-RU"/>
        </w:rPr>
        <w:t xml:space="preserve">имя Заказчика </w:t>
      </w:r>
      <w:r w:rsidRPr="009856DB">
        <w:rPr>
          <w:rFonts w:ascii="GHEA Grapalat" w:eastAsia="Times New Roman" w:hAnsi="GHEA Grapalat" w:cs="Times New Roman"/>
          <w:sz w:val="24"/>
          <w:szCs w:val="24"/>
          <w:vertAlign w:val="superscript"/>
          <w:lang w:eastAsia="ru-RU" w:bidi="ru-RU"/>
        </w:rPr>
        <w:tab/>
        <w:t>имя Исполнителя</w:t>
      </w:r>
    </w:p>
    <w:p w:rsidR="005109A5" w:rsidRPr="009856DB" w:rsidRDefault="005109A5" w:rsidP="005109A5">
      <w:pPr>
        <w:widowControl w:val="0"/>
        <w:spacing w:line="360" w:lineRule="auto"/>
        <w:jc w:val="both"/>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Исполнитель _____________ 20 г. с целью сдачи-приемки сдал Заказчику нижеуказанные работы:</w:t>
      </w:r>
    </w:p>
    <w:p w:rsidR="005109A5" w:rsidRPr="009856DB" w:rsidRDefault="005109A5" w:rsidP="005109A5">
      <w:pPr>
        <w:widowControl w:val="0"/>
        <w:tabs>
          <w:tab w:val="left" w:pos="360"/>
          <w:tab w:val="left" w:pos="540"/>
        </w:tabs>
        <w:spacing w:line="360" w:lineRule="auto"/>
        <w:ind w:firstLine="567"/>
        <w:jc w:val="both"/>
        <w:rPr>
          <w:rFonts w:ascii="GHEA Grapalat" w:eastAsia="Times New Roman" w:hAnsi="GHEA Grapalat" w:cs="Sylfaen"/>
          <w:sz w:val="24"/>
          <w:szCs w:val="24"/>
          <w:lang w:eastAsia="ru-RU" w:bidi="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5109A5" w:rsidRPr="009856DB" w:rsidTr="00E871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5109A5" w:rsidRPr="009856DB" w:rsidRDefault="005109A5" w:rsidP="005109A5">
            <w:pPr>
              <w:widowControl w:val="0"/>
              <w:spacing w:after="120" w:line="240" w:lineRule="auto"/>
              <w:jc w:val="center"/>
              <w:rPr>
                <w:rFonts w:ascii="GHEA Grapalat" w:eastAsia="Times New Roman" w:hAnsi="GHEA Grapalat" w:cs="Sylfaen"/>
                <w:bCs/>
                <w:sz w:val="16"/>
                <w:szCs w:val="16"/>
                <w:lang w:eastAsia="ru-RU" w:bidi="ru-RU"/>
              </w:rPr>
            </w:pPr>
            <w:r w:rsidRPr="009856DB">
              <w:rPr>
                <w:rFonts w:ascii="GHEA Grapalat" w:eastAsia="Times New Roman" w:hAnsi="GHEA Grapalat" w:cs="Times New Roman"/>
                <w:sz w:val="16"/>
                <w:szCs w:val="16"/>
                <w:lang w:eastAsia="ru-RU" w:bidi="ru-RU"/>
              </w:rPr>
              <w:t>Работа</w:t>
            </w:r>
          </w:p>
        </w:tc>
      </w:tr>
      <w:tr w:rsidR="005109A5" w:rsidRPr="009856DB" w:rsidTr="00E871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5109A5" w:rsidRPr="009856DB" w:rsidRDefault="005109A5" w:rsidP="005109A5">
            <w:pPr>
              <w:widowControl w:val="0"/>
              <w:spacing w:after="120" w:line="240" w:lineRule="auto"/>
              <w:ind w:firstLine="567"/>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5109A5" w:rsidRPr="009856DB" w:rsidRDefault="005109A5" w:rsidP="005109A5">
            <w:pPr>
              <w:widowControl w:val="0"/>
              <w:spacing w:after="120" w:line="240" w:lineRule="auto"/>
              <w:jc w:val="center"/>
              <w:rPr>
                <w:rFonts w:ascii="GHEA Grapalat" w:eastAsia="Times New Roman" w:hAnsi="GHEA Grapalat" w:cs="Times New Roman"/>
                <w:sz w:val="16"/>
                <w:szCs w:val="16"/>
                <w:lang w:eastAsia="ru-RU" w:bidi="ru-RU"/>
              </w:rPr>
            </w:pPr>
            <w:r w:rsidRPr="009856DB">
              <w:rPr>
                <w:rFonts w:ascii="GHEA Grapalat" w:eastAsia="Times New Roman" w:hAnsi="GHEA Grapalat" w:cs="Times New Roman"/>
                <w:sz w:val="16"/>
                <w:szCs w:val="16"/>
                <w:lang w:eastAsia="ru-RU" w:bidi="ru-RU"/>
              </w:rPr>
              <w:t>объем (фактический)</w:t>
            </w:r>
          </w:p>
        </w:tc>
      </w:tr>
      <w:tr w:rsidR="005109A5" w:rsidRPr="009856DB" w:rsidTr="00E871B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5109A5" w:rsidRPr="009856DB" w:rsidRDefault="005109A5" w:rsidP="005109A5">
            <w:pPr>
              <w:widowControl w:val="0"/>
              <w:spacing w:after="120" w:line="240" w:lineRule="auto"/>
              <w:ind w:firstLine="567"/>
              <w:rPr>
                <w:rFonts w:ascii="GHEA Grapalat" w:eastAsia="Times New Roman" w:hAnsi="GHEA Grapalat" w:cs="Sylfaen"/>
                <w:sz w:val="16"/>
                <w:szCs w:val="16"/>
                <w:lang w:eastAsia="ru-RU" w:bidi="ru-RU"/>
              </w:rPr>
            </w:pPr>
          </w:p>
        </w:tc>
        <w:tc>
          <w:tcPr>
            <w:tcW w:w="2062" w:type="dxa"/>
            <w:tcBorders>
              <w:top w:val="single" w:sz="4" w:space="0" w:color="000000"/>
              <w:left w:val="single" w:sz="4" w:space="0" w:color="000000"/>
              <w:bottom w:val="single" w:sz="4" w:space="0" w:color="000000"/>
              <w:right w:val="single" w:sz="4" w:space="0" w:color="auto"/>
            </w:tcBorders>
          </w:tcPr>
          <w:p w:rsidR="005109A5" w:rsidRPr="009856DB" w:rsidRDefault="005109A5" w:rsidP="005109A5">
            <w:pPr>
              <w:widowControl w:val="0"/>
              <w:spacing w:after="120" w:line="240" w:lineRule="auto"/>
              <w:rPr>
                <w:rFonts w:ascii="GHEA Grapalat" w:eastAsia="Times New Roman" w:hAnsi="GHEA Grapalat" w:cs="Sylfaen"/>
                <w:sz w:val="16"/>
                <w:szCs w:val="16"/>
                <w:lang w:eastAsia="ru-RU" w:bidi="ru-RU"/>
              </w:rPr>
            </w:pPr>
          </w:p>
        </w:tc>
        <w:tc>
          <w:tcPr>
            <w:tcW w:w="1784" w:type="dxa"/>
            <w:tcBorders>
              <w:top w:val="single" w:sz="4" w:space="0" w:color="000000"/>
              <w:left w:val="single" w:sz="4" w:space="0" w:color="auto"/>
              <w:bottom w:val="single" w:sz="4" w:space="0" w:color="000000"/>
              <w:right w:val="single" w:sz="4" w:space="0" w:color="000000"/>
            </w:tcBorders>
          </w:tcPr>
          <w:p w:rsidR="005109A5" w:rsidRPr="009856DB" w:rsidRDefault="005109A5" w:rsidP="005109A5">
            <w:pPr>
              <w:widowControl w:val="0"/>
              <w:spacing w:after="120" w:line="240" w:lineRule="auto"/>
              <w:rPr>
                <w:rFonts w:ascii="GHEA Grapalat" w:eastAsia="Times New Roman" w:hAnsi="GHEA Grapalat" w:cs="Sylfaen"/>
                <w:sz w:val="16"/>
                <w:szCs w:val="16"/>
                <w:lang w:eastAsia="ru-RU" w:bidi="ru-RU"/>
              </w:rPr>
            </w:pPr>
          </w:p>
        </w:tc>
      </w:tr>
      <w:tr w:rsidR="005109A5" w:rsidRPr="009856DB" w:rsidTr="00E871B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5109A5" w:rsidRPr="009856DB" w:rsidRDefault="005109A5" w:rsidP="005109A5">
            <w:pPr>
              <w:widowControl w:val="0"/>
              <w:spacing w:after="120" w:line="240" w:lineRule="auto"/>
              <w:ind w:firstLine="567"/>
              <w:rPr>
                <w:rFonts w:ascii="GHEA Grapalat" w:eastAsia="Times New Roman" w:hAnsi="GHEA Grapalat" w:cs="Sylfaen"/>
                <w:sz w:val="16"/>
                <w:szCs w:val="16"/>
                <w:lang w:eastAsia="ru-RU" w:bidi="ru-RU"/>
              </w:rPr>
            </w:pPr>
          </w:p>
        </w:tc>
        <w:tc>
          <w:tcPr>
            <w:tcW w:w="2062" w:type="dxa"/>
            <w:tcBorders>
              <w:top w:val="single" w:sz="4" w:space="0" w:color="000000"/>
              <w:left w:val="single" w:sz="4" w:space="0" w:color="000000"/>
              <w:bottom w:val="single" w:sz="4" w:space="0" w:color="000000"/>
              <w:right w:val="single" w:sz="4" w:space="0" w:color="auto"/>
            </w:tcBorders>
          </w:tcPr>
          <w:p w:rsidR="005109A5" w:rsidRPr="009856DB" w:rsidRDefault="005109A5" w:rsidP="005109A5">
            <w:pPr>
              <w:widowControl w:val="0"/>
              <w:spacing w:after="120" w:line="240" w:lineRule="auto"/>
              <w:rPr>
                <w:rFonts w:ascii="GHEA Grapalat" w:eastAsia="Times New Roman" w:hAnsi="GHEA Grapalat" w:cs="Sylfaen"/>
                <w:sz w:val="16"/>
                <w:szCs w:val="16"/>
                <w:lang w:eastAsia="ru-RU" w:bidi="ru-RU"/>
              </w:rPr>
            </w:pPr>
          </w:p>
        </w:tc>
        <w:tc>
          <w:tcPr>
            <w:tcW w:w="1784" w:type="dxa"/>
            <w:tcBorders>
              <w:top w:val="single" w:sz="4" w:space="0" w:color="000000"/>
              <w:left w:val="single" w:sz="4" w:space="0" w:color="auto"/>
              <w:bottom w:val="single" w:sz="4" w:space="0" w:color="000000"/>
              <w:right w:val="single" w:sz="4" w:space="0" w:color="000000"/>
            </w:tcBorders>
          </w:tcPr>
          <w:p w:rsidR="005109A5" w:rsidRPr="009856DB" w:rsidRDefault="005109A5" w:rsidP="005109A5">
            <w:pPr>
              <w:widowControl w:val="0"/>
              <w:spacing w:after="120" w:line="240" w:lineRule="auto"/>
              <w:rPr>
                <w:rFonts w:ascii="GHEA Grapalat" w:eastAsia="Times New Roman" w:hAnsi="GHEA Grapalat" w:cs="Sylfaen"/>
                <w:sz w:val="16"/>
                <w:szCs w:val="16"/>
                <w:lang w:eastAsia="ru-RU" w:bidi="ru-RU"/>
              </w:rPr>
            </w:pPr>
          </w:p>
        </w:tc>
      </w:tr>
    </w:tbl>
    <w:p w:rsidR="005109A5" w:rsidRPr="009856DB" w:rsidRDefault="005109A5" w:rsidP="005109A5">
      <w:pPr>
        <w:widowControl w:val="0"/>
        <w:tabs>
          <w:tab w:val="left" w:pos="360"/>
          <w:tab w:val="left" w:pos="540"/>
        </w:tabs>
        <w:spacing w:line="360" w:lineRule="auto"/>
        <w:ind w:firstLine="567"/>
        <w:jc w:val="both"/>
        <w:rPr>
          <w:rFonts w:ascii="GHEA Grapalat" w:eastAsia="Times New Roman" w:hAnsi="GHEA Grapalat" w:cs="Sylfaen"/>
          <w:sz w:val="24"/>
          <w:szCs w:val="24"/>
          <w:lang w:eastAsia="ru-RU" w:bidi="ru-RU"/>
        </w:rPr>
      </w:pPr>
    </w:p>
    <w:p w:rsidR="005109A5" w:rsidRPr="009856DB" w:rsidRDefault="005109A5" w:rsidP="005109A5">
      <w:pPr>
        <w:widowControl w:val="0"/>
        <w:tabs>
          <w:tab w:val="left" w:pos="360"/>
          <w:tab w:val="left" w:pos="540"/>
        </w:tabs>
        <w:spacing w:line="360" w:lineRule="auto"/>
        <w:ind w:firstLine="567"/>
        <w:jc w:val="both"/>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t>Настоящий акт составлен в 2 экземплярах, каждой из сторон предоставляется по одному экземпляру.</w:t>
      </w:r>
    </w:p>
    <w:p w:rsidR="005109A5" w:rsidRPr="009856DB" w:rsidRDefault="005109A5" w:rsidP="005109A5">
      <w:pPr>
        <w:spacing w:after="0" w:line="240" w:lineRule="auto"/>
        <w:rPr>
          <w:rFonts w:ascii="GHEA Grapalat" w:eastAsia="Times New Roman" w:hAnsi="GHEA Grapalat" w:cs="Times New Roman"/>
          <w:sz w:val="24"/>
          <w:szCs w:val="24"/>
          <w:lang w:eastAsia="ru-RU" w:bidi="ru-RU"/>
        </w:rPr>
      </w:pPr>
      <w:r w:rsidRPr="009856DB">
        <w:rPr>
          <w:rFonts w:ascii="GHEA Grapalat" w:eastAsia="Times New Roman" w:hAnsi="GHEA Grapalat" w:cs="Times New Roman"/>
          <w:sz w:val="24"/>
          <w:szCs w:val="24"/>
          <w:lang w:eastAsia="ru-RU" w:bidi="ru-RU"/>
        </w:rPr>
        <w:br w:type="page"/>
      </w:r>
    </w:p>
    <w:p w:rsidR="005109A5" w:rsidRPr="009856DB" w:rsidRDefault="005109A5" w:rsidP="005109A5">
      <w:pPr>
        <w:widowControl w:val="0"/>
        <w:spacing w:line="360" w:lineRule="auto"/>
        <w:jc w:val="center"/>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lastRenderedPageBreak/>
        <w:t>СТОРОНЫ</w:t>
      </w:r>
    </w:p>
    <w:p w:rsidR="005109A5" w:rsidRPr="009856DB" w:rsidRDefault="005109A5" w:rsidP="005109A5">
      <w:pPr>
        <w:widowControl w:val="0"/>
        <w:tabs>
          <w:tab w:val="left" w:pos="360"/>
          <w:tab w:val="left" w:pos="540"/>
        </w:tabs>
        <w:spacing w:line="360" w:lineRule="auto"/>
        <w:jc w:val="center"/>
        <w:rPr>
          <w:rFonts w:ascii="GHEA Grapalat" w:eastAsia="Times New Roman" w:hAnsi="GHEA Grapalat" w:cs="Sylfaen"/>
          <w:sz w:val="24"/>
          <w:szCs w:val="24"/>
          <w:lang w:eastAsia="ru-RU" w:bidi="ru-RU"/>
        </w:rPr>
      </w:pPr>
    </w:p>
    <w:tbl>
      <w:tblPr>
        <w:tblW w:w="0" w:type="auto"/>
        <w:tblLook w:val="00A0"/>
      </w:tblPr>
      <w:tblGrid>
        <w:gridCol w:w="4447"/>
        <w:gridCol w:w="4839"/>
      </w:tblGrid>
      <w:tr w:rsidR="005109A5" w:rsidRPr="009856DB" w:rsidTr="00E871B1">
        <w:tc>
          <w:tcPr>
            <w:tcW w:w="4785" w:type="dxa"/>
          </w:tcPr>
          <w:p w:rsidR="005109A5" w:rsidRPr="009856DB" w:rsidRDefault="005109A5" w:rsidP="005109A5">
            <w:pPr>
              <w:widowControl w:val="0"/>
              <w:tabs>
                <w:tab w:val="left" w:pos="360"/>
                <w:tab w:val="left" w:pos="540"/>
              </w:tabs>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Передал</w:t>
            </w:r>
          </w:p>
        </w:tc>
        <w:tc>
          <w:tcPr>
            <w:tcW w:w="5223" w:type="dxa"/>
          </w:tcPr>
          <w:p w:rsidR="005109A5" w:rsidRPr="009856DB" w:rsidRDefault="005109A5" w:rsidP="005109A5">
            <w:pPr>
              <w:widowControl w:val="0"/>
              <w:tabs>
                <w:tab w:val="left" w:pos="360"/>
                <w:tab w:val="left" w:pos="540"/>
              </w:tabs>
              <w:spacing w:line="360" w:lineRule="auto"/>
              <w:jc w:val="center"/>
              <w:rPr>
                <w:rFonts w:ascii="GHEA Grapalat" w:eastAsia="Times New Roman" w:hAnsi="GHEA Grapalat" w:cs="Sylfaen"/>
                <w:b/>
                <w:bCs/>
                <w:sz w:val="24"/>
                <w:szCs w:val="24"/>
                <w:lang w:eastAsia="ru-RU" w:bidi="ru-RU"/>
              </w:rPr>
            </w:pPr>
            <w:r w:rsidRPr="009856DB">
              <w:rPr>
                <w:rFonts w:ascii="GHEA Grapalat" w:eastAsia="Times New Roman" w:hAnsi="GHEA Grapalat" w:cs="Times New Roman"/>
                <w:b/>
                <w:sz w:val="24"/>
                <w:szCs w:val="24"/>
                <w:lang w:eastAsia="ru-RU" w:bidi="ru-RU"/>
              </w:rPr>
              <w:t>Принял</w:t>
            </w:r>
          </w:p>
        </w:tc>
      </w:tr>
    </w:tbl>
    <w:p w:rsidR="005109A5" w:rsidRPr="009856DB" w:rsidRDefault="005109A5" w:rsidP="005109A5">
      <w:pPr>
        <w:widowControl w:val="0"/>
        <w:tabs>
          <w:tab w:val="left" w:pos="360"/>
          <w:tab w:val="left" w:pos="540"/>
        </w:tabs>
        <w:spacing w:line="360" w:lineRule="auto"/>
        <w:jc w:val="right"/>
        <w:rPr>
          <w:rFonts w:ascii="GHEA Grapalat" w:eastAsia="Times New Roman" w:hAnsi="GHEA Grapalat" w:cs="Sylfaen"/>
          <w:sz w:val="24"/>
          <w:szCs w:val="24"/>
          <w:lang w:eastAsia="ru-RU" w:bidi="ru-RU"/>
        </w:rPr>
      </w:pPr>
      <w:r w:rsidRPr="009856DB">
        <w:rPr>
          <w:rFonts w:ascii="GHEA Grapalat" w:eastAsia="Times New Roman" w:hAnsi="GHEA Grapalat" w:cs="Times New Roman"/>
          <w:sz w:val="24"/>
          <w:szCs w:val="24"/>
          <w:lang w:eastAsia="ru-RU" w:bidi="ru-RU"/>
        </w:rPr>
        <w:t>представитель, спроектировавший заявку:</w:t>
      </w:r>
    </w:p>
    <w:p w:rsidR="005109A5" w:rsidRPr="009856DB" w:rsidRDefault="005109A5" w:rsidP="005109A5">
      <w:pPr>
        <w:widowControl w:val="0"/>
        <w:spacing w:line="360" w:lineRule="auto"/>
        <w:jc w:val="center"/>
        <w:rPr>
          <w:rFonts w:ascii="GHEA Grapalat" w:eastAsia="Times New Roman" w:hAnsi="GHEA Grapalat" w:cs="Sylfaen"/>
          <w:sz w:val="24"/>
          <w:szCs w:val="24"/>
          <w:lang w:eastAsia="ru-RU" w:bidi="ru-RU"/>
        </w:rPr>
      </w:pPr>
    </w:p>
    <w:tbl>
      <w:tblPr>
        <w:tblW w:w="9750" w:type="dxa"/>
        <w:jc w:val="center"/>
        <w:tblCellSpacing w:w="7" w:type="dxa"/>
        <w:tblCellMar>
          <w:left w:w="0" w:type="dxa"/>
          <w:right w:w="0" w:type="dxa"/>
        </w:tblCellMar>
        <w:tblLook w:val="04A0"/>
      </w:tblPr>
      <w:tblGrid>
        <w:gridCol w:w="4974"/>
        <w:gridCol w:w="4776"/>
      </w:tblGrid>
      <w:tr w:rsidR="005109A5" w:rsidRPr="009856DB" w:rsidTr="00E871B1">
        <w:trPr>
          <w:tblCellSpacing w:w="7" w:type="dxa"/>
          <w:jc w:val="center"/>
        </w:trPr>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GHEA Grapalat"/>
                <w:color w:val="000000"/>
                <w:sz w:val="24"/>
                <w:szCs w:val="24"/>
                <w:lang w:eastAsia="ru-RU" w:bidi="ru-RU"/>
              </w:rPr>
            </w:pPr>
            <w:r w:rsidRPr="009856DB">
              <w:rPr>
                <w:rFonts w:ascii="GHEA Grapalat" w:eastAsia="Times New Roman" w:hAnsi="GHEA Grapalat" w:cs="Times New Roman"/>
                <w:color w:val="000000"/>
                <w:sz w:val="24"/>
                <w:szCs w:val="24"/>
                <w:lang w:eastAsia="ru-RU" w:bidi="ru-RU"/>
              </w:rPr>
              <w:t xml:space="preserve">_________________________ </w:t>
            </w:r>
          </w:p>
          <w:p w:rsidR="005109A5" w:rsidRPr="009856DB" w:rsidRDefault="005109A5" w:rsidP="005109A5">
            <w:pPr>
              <w:widowControl w:val="0"/>
              <w:spacing w:line="360" w:lineRule="auto"/>
              <w:jc w:val="center"/>
              <w:rPr>
                <w:rFonts w:ascii="GHEA Grapalat" w:eastAsia="Times New Roman" w:hAnsi="GHEA Grapalat" w:cs="GHEA Grapalat"/>
                <w:color w:val="000000"/>
                <w:sz w:val="24"/>
                <w:szCs w:val="24"/>
                <w:vertAlign w:val="superscript"/>
                <w:lang w:eastAsia="ru-RU" w:bidi="ru-RU"/>
              </w:rPr>
            </w:pPr>
            <w:r w:rsidRPr="009856DB">
              <w:rPr>
                <w:rFonts w:ascii="GHEA Grapalat" w:eastAsia="Times New Roman" w:hAnsi="GHEA Grapalat" w:cs="Times New Roman"/>
                <w:color w:val="000000"/>
                <w:sz w:val="24"/>
                <w:szCs w:val="24"/>
                <w:vertAlign w:val="superscript"/>
                <w:lang w:eastAsia="ru-RU" w:bidi="ru-RU"/>
              </w:rPr>
              <w:t>фамилия, имя</w:t>
            </w:r>
          </w:p>
        </w:tc>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GHEA Grapalat"/>
                <w:color w:val="000000"/>
                <w:sz w:val="24"/>
                <w:szCs w:val="24"/>
                <w:lang w:eastAsia="ru-RU" w:bidi="ru-RU"/>
              </w:rPr>
            </w:pPr>
            <w:r w:rsidRPr="009856DB">
              <w:rPr>
                <w:rFonts w:ascii="GHEA Grapalat" w:eastAsia="Times New Roman" w:hAnsi="GHEA Grapalat" w:cs="Times New Roman"/>
                <w:color w:val="000000"/>
                <w:sz w:val="24"/>
                <w:szCs w:val="24"/>
                <w:lang w:eastAsia="ru-RU" w:bidi="ru-RU"/>
              </w:rPr>
              <w:t>________________________</w:t>
            </w:r>
          </w:p>
          <w:p w:rsidR="005109A5" w:rsidRPr="009856DB" w:rsidRDefault="005109A5" w:rsidP="005109A5">
            <w:pPr>
              <w:widowControl w:val="0"/>
              <w:spacing w:line="360" w:lineRule="auto"/>
              <w:jc w:val="center"/>
              <w:rPr>
                <w:rFonts w:ascii="GHEA Grapalat" w:eastAsia="Times New Roman" w:hAnsi="GHEA Grapalat" w:cs="GHEA Grapalat"/>
                <w:color w:val="000000"/>
                <w:sz w:val="24"/>
                <w:szCs w:val="24"/>
                <w:vertAlign w:val="superscript"/>
                <w:lang w:eastAsia="ru-RU" w:bidi="ru-RU"/>
              </w:rPr>
            </w:pPr>
            <w:r w:rsidRPr="009856DB">
              <w:rPr>
                <w:rFonts w:ascii="GHEA Grapalat" w:eastAsia="Times New Roman" w:hAnsi="GHEA Grapalat" w:cs="Times New Roman"/>
                <w:color w:val="000000"/>
                <w:sz w:val="24"/>
                <w:szCs w:val="24"/>
                <w:vertAlign w:val="superscript"/>
                <w:lang w:eastAsia="ru-RU" w:bidi="ru-RU"/>
              </w:rPr>
              <w:t>фамилия, имя</w:t>
            </w:r>
          </w:p>
        </w:tc>
      </w:tr>
      <w:tr w:rsidR="005109A5" w:rsidRPr="005109A5" w:rsidTr="00E871B1">
        <w:trPr>
          <w:tblCellSpacing w:w="7" w:type="dxa"/>
          <w:jc w:val="center"/>
        </w:trPr>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GHEA Grapalat"/>
                <w:color w:val="000000"/>
                <w:sz w:val="24"/>
                <w:szCs w:val="24"/>
                <w:lang w:val="en-US" w:eastAsia="ru-RU" w:bidi="ru-RU"/>
              </w:rPr>
            </w:pPr>
            <w:r w:rsidRPr="009856DB">
              <w:rPr>
                <w:rFonts w:ascii="GHEA Grapalat" w:eastAsia="Times New Roman" w:hAnsi="GHEA Grapalat" w:cs="Times New Roman"/>
                <w:color w:val="000000"/>
                <w:sz w:val="24"/>
                <w:szCs w:val="24"/>
                <w:lang w:eastAsia="ru-RU" w:bidi="ru-RU"/>
              </w:rPr>
              <w:t>_________________________</w:t>
            </w:r>
          </w:p>
          <w:p w:rsidR="005109A5" w:rsidRPr="009856DB" w:rsidRDefault="005109A5" w:rsidP="005109A5">
            <w:pPr>
              <w:widowControl w:val="0"/>
              <w:spacing w:line="360" w:lineRule="auto"/>
              <w:jc w:val="center"/>
              <w:rPr>
                <w:rFonts w:ascii="GHEA Grapalat" w:eastAsia="Times New Roman" w:hAnsi="GHEA Grapalat" w:cs="GHEA Grapalat"/>
                <w:color w:val="000000"/>
                <w:sz w:val="24"/>
                <w:szCs w:val="24"/>
                <w:vertAlign w:val="superscript"/>
                <w:lang w:val="en-US" w:eastAsia="ru-RU" w:bidi="ru-RU"/>
              </w:rPr>
            </w:pPr>
            <w:r w:rsidRPr="009856DB">
              <w:rPr>
                <w:rFonts w:ascii="GHEA Grapalat" w:eastAsia="Times New Roman" w:hAnsi="GHEA Grapalat" w:cs="Times New Roman"/>
                <w:color w:val="000000"/>
                <w:sz w:val="24"/>
                <w:szCs w:val="24"/>
                <w:vertAlign w:val="superscript"/>
                <w:lang w:eastAsia="ru-RU" w:bidi="ru-RU"/>
              </w:rPr>
              <w:t>подпись</w:t>
            </w:r>
          </w:p>
        </w:tc>
        <w:tc>
          <w:tcPr>
            <w:tcW w:w="0" w:type="auto"/>
            <w:vAlign w:val="center"/>
          </w:tcPr>
          <w:p w:rsidR="005109A5" w:rsidRPr="009856DB" w:rsidRDefault="005109A5" w:rsidP="005109A5">
            <w:pPr>
              <w:widowControl w:val="0"/>
              <w:spacing w:after="0" w:line="240" w:lineRule="auto"/>
              <w:jc w:val="center"/>
              <w:rPr>
                <w:rFonts w:ascii="GHEA Grapalat" w:eastAsia="Times New Roman" w:hAnsi="GHEA Grapalat" w:cs="GHEA Grapalat"/>
                <w:color w:val="000000"/>
                <w:sz w:val="24"/>
                <w:szCs w:val="24"/>
                <w:lang w:val="en-US" w:eastAsia="ru-RU" w:bidi="ru-RU"/>
              </w:rPr>
            </w:pPr>
            <w:r w:rsidRPr="009856DB">
              <w:rPr>
                <w:rFonts w:ascii="GHEA Grapalat" w:eastAsia="Times New Roman" w:hAnsi="GHEA Grapalat" w:cs="Times New Roman"/>
                <w:color w:val="000000"/>
                <w:sz w:val="24"/>
                <w:szCs w:val="24"/>
                <w:lang w:eastAsia="ru-RU" w:bidi="ru-RU"/>
              </w:rPr>
              <w:t>________________________</w:t>
            </w:r>
          </w:p>
          <w:p w:rsidR="005109A5" w:rsidRPr="005109A5" w:rsidRDefault="005109A5" w:rsidP="005109A5">
            <w:pPr>
              <w:widowControl w:val="0"/>
              <w:spacing w:line="360" w:lineRule="auto"/>
              <w:jc w:val="center"/>
              <w:rPr>
                <w:rFonts w:ascii="GHEA Grapalat" w:eastAsia="Times New Roman" w:hAnsi="GHEA Grapalat" w:cs="GHEA Grapalat"/>
                <w:color w:val="000000"/>
                <w:sz w:val="24"/>
                <w:szCs w:val="24"/>
                <w:vertAlign w:val="superscript"/>
                <w:lang w:eastAsia="ru-RU" w:bidi="ru-RU"/>
              </w:rPr>
            </w:pPr>
            <w:r w:rsidRPr="009856DB">
              <w:rPr>
                <w:rFonts w:ascii="GHEA Grapalat" w:eastAsia="Times New Roman" w:hAnsi="GHEA Grapalat" w:cs="Times New Roman"/>
                <w:color w:val="000000"/>
                <w:sz w:val="24"/>
                <w:szCs w:val="24"/>
                <w:vertAlign w:val="superscript"/>
                <w:lang w:eastAsia="ru-RU" w:bidi="ru-RU"/>
              </w:rPr>
              <w:t>подпись</w:t>
            </w:r>
          </w:p>
        </w:tc>
      </w:tr>
    </w:tbl>
    <w:p w:rsidR="005109A5" w:rsidRPr="005109A5" w:rsidRDefault="005109A5" w:rsidP="005109A5">
      <w:pPr>
        <w:widowControl w:val="0"/>
        <w:tabs>
          <w:tab w:val="left" w:pos="360"/>
          <w:tab w:val="left" w:pos="540"/>
        </w:tabs>
        <w:spacing w:line="360" w:lineRule="auto"/>
        <w:jc w:val="center"/>
        <w:rPr>
          <w:rFonts w:ascii="GHEA Grapalat" w:eastAsia="Times New Roman" w:hAnsi="GHEA Grapalat" w:cs="Sylfaen"/>
          <w:b/>
          <w:bCs/>
          <w:sz w:val="24"/>
          <w:szCs w:val="24"/>
          <w:lang w:eastAsia="ru-RU" w:bidi="ru-RU"/>
        </w:rPr>
      </w:pPr>
    </w:p>
    <w:p w:rsidR="005109A5" w:rsidRPr="005109A5" w:rsidRDefault="005109A5" w:rsidP="005109A5">
      <w:pPr>
        <w:widowControl w:val="0"/>
        <w:spacing w:line="360" w:lineRule="auto"/>
        <w:ind w:firstLine="567"/>
        <w:jc w:val="center"/>
        <w:rPr>
          <w:rFonts w:ascii="GHEA Grapalat" w:eastAsia="Times New Roman" w:hAnsi="GHEA Grapalat" w:cs="Times New Roman"/>
          <w:b/>
          <w:sz w:val="24"/>
          <w:szCs w:val="24"/>
          <w:lang w:eastAsia="ru-RU" w:bidi="ru-RU"/>
        </w:rPr>
      </w:pPr>
    </w:p>
    <w:p w:rsidR="005109A5" w:rsidRPr="005109A5" w:rsidRDefault="005109A5" w:rsidP="005109A5">
      <w:pPr>
        <w:widowControl w:val="0"/>
        <w:spacing w:line="240" w:lineRule="auto"/>
        <w:ind w:left="-142" w:firstLine="142"/>
        <w:jc w:val="both"/>
        <w:rPr>
          <w:rFonts w:ascii="GHEA Grapalat" w:eastAsia="Times New Roman" w:hAnsi="GHEA Grapalat" w:cs="Times New Roman"/>
          <w:i/>
          <w:sz w:val="24"/>
          <w:szCs w:val="24"/>
          <w:lang w:eastAsia="ru-RU" w:bidi="ru-RU"/>
        </w:rPr>
      </w:pPr>
    </w:p>
    <w:p w:rsidR="005109A5" w:rsidRPr="005109A5" w:rsidRDefault="005109A5" w:rsidP="005109A5">
      <w:pPr>
        <w:spacing w:after="0" w:line="240" w:lineRule="auto"/>
        <w:rPr>
          <w:rFonts w:ascii="Times New Roman" w:eastAsia="Times New Roman" w:hAnsi="Times New Roman" w:cs="Times New Roman"/>
          <w:color w:val="FF0000"/>
          <w:sz w:val="24"/>
          <w:szCs w:val="24"/>
          <w:lang w:eastAsia="ru-RU" w:bidi="ru-RU"/>
        </w:rPr>
      </w:pPr>
    </w:p>
    <w:p w:rsidR="00C02137" w:rsidRDefault="00C02137"/>
    <w:sectPr w:rsidR="00C02137" w:rsidSect="000E333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F2B" w:rsidRDefault="003E2F2B" w:rsidP="005109A5">
      <w:pPr>
        <w:spacing w:after="0" w:line="240" w:lineRule="auto"/>
      </w:pPr>
      <w:r>
        <w:separator/>
      </w:r>
    </w:p>
  </w:endnote>
  <w:endnote w:type="continuationSeparator" w:id="0">
    <w:p w:rsidR="003E2F2B" w:rsidRDefault="003E2F2B" w:rsidP="005109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5109A5" w:rsidRPr="003E450C" w:rsidRDefault="002B76B1">
        <w:pPr>
          <w:pStyle w:val="a5"/>
          <w:jc w:val="center"/>
          <w:rPr>
            <w:rFonts w:ascii="GHEA Grapalat" w:hAnsi="GHEA Grapalat"/>
            <w:sz w:val="24"/>
            <w:szCs w:val="24"/>
          </w:rPr>
        </w:pPr>
        <w:r w:rsidRPr="003E450C">
          <w:rPr>
            <w:rFonts w:ascii="GHEA Grapalat" w:hAnsi="GHEA Grapalat"/>
            <w:sz w:val="24"/>
            <w:szCs w:val="24"/>
          </w:rPr>
          <w:fldChar w:fldCharType="begin"/>
        </w:r>
        <w:r w:rsidR="005109A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44A0A">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F2B" w:rsidRDefault="003E2F2B" w:rsidP="005109A5">
      <w:pPr>
        <w:spacing w:after="0" w:line="240" w:lineRule="auto"/>
      </w:pPr>
      <w:r>
        <w:separator/>
      </w:r>
    </w:p>
  </w:footnote>
  <w:footnote w:type="continuationSeparator" w:id="0">
    <w:p w:rsidR="003E2F2B" w:rsidRDefault="003E2F2B" w:rsidP="005109A5">
      <w:pPr>
        <w:spacing w:after="0" w:line="240" w:lineRule="auto"/>
      </w:pPr>
      <w:r>
        <w:continuationSeparator/>
      </w:r>
    </w:p>
  </w:footnote>
  <w:footnote w:id="1">
    <w:p w:rsidR="005109A5" w:rsidRDefault="005109A5" w:rsidP="005109A5">
      <w:pPr>
        <w:pStyle w:val="af2"/>
        <w:widowControl w:val="0"/>
        <w:jc w:val="both"/>
        <w:rPr>
          <w:rFonts w:ascii="GHEA Grapalat" w:hAnsi="GHEA Grapalat"/>
          <w:i/>
          <w:lang w:val="af-ZA"/>
        </w:rPr>
      </w:pPr>
      <w:r>
        <w:rPr>
          <w:rStyle w:val="af6"/>
          <w:rFonts w:ascii="GHEA Grapalat" w:hAnsi="GHEA Grapalat"/>
        </w:rPr>
        <w:footnoteRef/>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5109A5" w:rsidRPr="005C6670" w:rsidRDefault="005109A5" w:rsidP="005109A5">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5109A5" w:rsidRPr="005C6670" w:rsidRDefault="005109A5" w:rsidP="005109A5">
      <w:pPr>
        <w:pStyle w:val="af2"/>
        <w:jc w:val="both"/>
        <w:rPr>
          <w:rFonts w:asciiTheme="minorHAnsi" w:hAnsiTheme="minorHAnsi"/>
        </w:rPr>
      </w:pPr>
    </w:p>
    <w:p w:rsidR="005109A5" w:rsidRPr="00CD6B60" w:rsidRDefault="005109A5" w:rsidP="005109A5">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109A5" w:rsidRPr="00CD6B60" w:rsidRDefault="005109A5" w:rsidP="005109A5">
      <w:pPr>
        <w:widowControl w:val="0"/>
        <w:tabs>
          <w:tab w:val="left" w:pos="1134"/>
        </w:tabs>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109A5" w:rsidRPr="002E4BC5" w:rsidRDefault="005109A5" w:rsidP="005109A5">
      <w:pPr>
        <w:widowControl w:val="0"/>
        <w:tabs>
          <w:tab w:val="left" w:pos="1134"/>
        </w:tabs>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109A5" w:rsidRPr="003F2273" w:rsidRDefault="005109A5" w:rsidP="005109A5">
      <w:pPr>
        <w:widowControl w:val="0"/>
        <w:tabs>
          <w:tab w:val="left" w:pos="1134"/>
        </w:tabs>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5109A5" w:rsidRDefault="005109A5" w:rsidP="005109A5">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109A5" w:rsidRPr="00831D6D" w:rsidRDefault="005109A5" w:rsidP="005109A5">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109A5" w:rsidRPr="00831D6D" w:rsidRDefault="005109A5" w:rsidP="005109A5">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4">
    <w:p w:rsidR="005109A5" w:rsidRPr="00D3436F" w:rsidRDefault="005109A5" w:rsidP="005109A5">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109A5" w:rsidRPr="000811C1" w:rsidRDefault="005109A5" w:rsidP="005109A5">
      <w:pPr>
        <w:pStyle w:val="af2"/>
        <w:rPr>
          <w:rFonts w:asciiTheme="minorHAnsi" w:hAnsiTheme="minorHAnsi"/>
        </w:rPr>
      </w:pPr>
    </w:p>
  </w:footnote>
  <w:footnote w:id="5">
    <w:p w:rsidR="005109A5" w:rsidRPr="00810F23" w:rsidRDefault="005109A5" w:rsidP="005109A5">
      <w:pPr>
        <w:pStyle w:val="af2"/>
        <w:rPr>
          <w:rFonts w:ascii="Times New Roman" w:hAnsi="Times New Roman"/>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footnote>
  <w:footnote w:id="6">
    <w:p w:rsidR="005109A5" w:rsidRPr="00FE2AA4" w:rsidRDefault="005109A5" w:rsidP="005109A5">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7">
    <w:p w:rsidR="005109A5" w:rsidRPr="008842CE" w:rsidRDefault="005109A5" w:rsidP="005109A5">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109A5" w:rsidRPr="000811C1" w:rsidRDefault="005109A5" w:rsidP="005109A5">
      <w:pPr>
        <w:pStyle w:val="af2"/>
        <w:rPr>
          <w:lang w:val="af-ZA"/>
        </w:rPr>
      </w:pPr>
    </w:p>
  </w:footnote>
  <w:footnote w:id="8">
    <w:p w:rsidR="005109A5" w:rsidRPr="00D44813" w:rsidRDefault="005109A5" w:rsidP="005109A5">
      <w:pPr>
        <w:pStyle w:val="af2"/>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5109A5" w:rsidRPr="00D44813" w:rsidRDefault="005109A5" w:rsidP="005109A5">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5109A5" w:rsidRPr="00D44813" w:rsidRDefault="005109A5" w:rsidP="005109A5">
      <w:pPr>
        <w:pStyle w:val="af2"/>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5109A5" w:rsidRPr="00D44813" w:rsidRDefault="005109A5" w:rsidP="005109A5">
      <w:pPr>
        <w:pStyle w:val="af2"/>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5109A5" w:rsidRDefault="005109A5" w:rsidP="005109A5">
      <w:pPr>
        <w:pStyle w:val="af2"/>
        <w:jc w:val="both"/>
        <w:rPr>
          <w:rFonts w:asciiTheme="minorHAnsi" w:hAnsiTheme="minorHAnsi"/>
        </w:rPr>
      </w:pPr>
    </w:p>
    <w:p w:rsidR="005109A5" w:rsidRPr="005C22AE" w:rsidRDefault="005109A5" w:rsidP="005109A5">
      <w:pPr>
        <w:pStyle w:val="af2"/>
        <w:jc w:val="both"/>
        <w:rPr>
          <w:ins w:id="4" w:author="Vardan" w:date="2020-06-03T18:23:00Z"/>
          <w:rFonts w:ascii="GHEA Grapalat" w:hAnsi="GHEA Grapalat"/>
          <w:i/>
        </w:rPr>
      </w:pPr>
      <w:r w:rsidRPr="005C22AE">
        <w:rPr>
          <w:rStyle w:val="af6"/>
        </w:rPr>
        <w:t>12</w:t>
      </w:r>
      <w:r w:rsidRPr="005C22AE">
        <w:rPr>
          <w:rFonts w:ascii="GHEA Grapalat" w:hAnsi="GHEA Grapalat"/>
          <w:i/>
        </w:rPr>
        <w:t xml:space="preserve"> Если:</w:t>
      </w:r>
    </w:p>
    <w:p w:rsidR="005109A5" w:rsidRPr="005C22AE" w:rsidRDefault="005109A5" w:rsidP="005109A5">
      <w:pPr>
        <w:pStyle w:val="af2"/>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5109A5" w:rsidRPr="0092041F" w:rsidRDefault="005109A5" w:rsidP="005109A5">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5109A5" w:rsidRPr="008F43E8" w:rsidRDefault="005109A5" w:rsidP="005109A5">
      <w:pPr>
        <w:pStyle w:val="af2"/>
        <w:jc w:val="both"/>
        <w:rPr>
          <w:rFonts w:ascii="GHEA Grapalat" w:hAnsi="GHEA Grapalat"/>
          <w:i/>
        </w:rPr>
      </w:pPr>
    </w:p>
  </w:footnote>
  <w:footnote w:id="9">
    <w:p w:rsidR="005109A5" w:rsidRPr="00511966" w:rsidRDefault="005109A5" w:rsidP="005109A5">
      <w:pPr>
        <w:pStyle w:val="af2"/>
        <w:jc w:val="both"/>
        <w:rPr>
          <w:rFonts w:ascii="GHEA Grapalat" w:hAnsi="GHEA Grapalat"/>
          <w:i/>
        </w:rPr>
      </w:pPr>
      <w:r w:rsidRPr="000D07A9">
        <w:rPr>
          <w:rStyle w:val="af6"/>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0">
    <w:p w:rsidR="005109A5" w:rsidRPr="008E4439" w:rsidRDefault="005109A5" w:rsidP="005109A5">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5109A5" w:rsidRPr="000811C1" w:rsidRDefault="005109A5" w:rsidP="005109A5">
      <w:pPr>
        <w:pStyle w:val="af2"/>
        <w:rPr>
          <w:rFonts w:ascii="Sylfaen" w:hAnsi="Sylfaen"/>
          <w:sz w:val="18"/>
          <w:szCs w:val="18"/>
        </w:rPr>
      </w:pPr>
    </w:p>
  </w:footnote>
  <w:footnote w:id="11">
    <w:p w:rsidR="005109A5" w:rsidRPr="00A31673" w:rsidRDefault="005109A5" w:rsidP="005109A5">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2">
    <w:p w:rsidR="005109A5" w:rsidRPr="00900E5A" w:rsidRDefault="005109A5" w:rsidP="005109A5">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5109A5" w:rsidRPr="00810F23" w:rsidRDefault="005109A5" w:rsidP="005109A5">
      <w:pPr>
        <w:pStyle w:val="af2"/>
        <w:rPr>
          <w:rFonts w:ascii="Times New Roman" w:hAnsi="Times New Roman"/>
        </w:rPr>
      </w:pPr>
      <w:r>
        <w:rPr>
          <w:rStyle w:val="af6"/>
        </w:rPr>
        <w:t>17</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5109A5" w:rsidRPr="005F2C25" w:rsidRDefault="005109A5" w:rsidP="005109A5">
      <w:pPr>
        <w:pStyle w:val="af2"/>
        <w:rPr>
          <w:rFonts w:ascii="Times New Roman" w:hAnsi="Times New Roman"/>
        </w:rPr>
      </w:pPr>
    </w:p>
  </w:footnote>
  <w:footnote w:id="14">
    <w:p w:rsidR="005109A5" w:rsidRDefault="005109A5" w:rsidP="005109A5">
      <w:pPr>
        <w:jc w:val="both"/>
      </w:pPr>
    </w:p>
    <w:p w:rsidR="005109A5" w:rsidRPr="00FC561F" w:rsidRDefault="005109A5" w:rsidP="005109A5">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5109A5" w:rsidRPr="00FC561F" w:rsidRDefault="005109A5" w:rsidP="005109A5">
      <w:pPr>
        <w:jc w:val="both"/>
        <w:rPr>
          <w:rFonts w:ascii="GHEA Grapalat" w:hAnsi="GHEA Grapalat"/>
          <w:i/>
          <w:sz w:val="20"/>
          <w:szCs w:val="20"/>
        </w:rPr>
      </w:pPr>
    </w:p>
    <w:p w:rsidR="005109A5" w:rsidRPr="007D41A3" w:rsidRDefault="005109A5" w:rsidP="005109A5">
      <w:pPr>
        <w:jc w:val="both"/>
        <w:rPr>
          <w:rFonts w:ascii="GHEA Grapalat" w:hAnsi="GHEA Grapalat"/>
          <w:i/>
          <w:sz w:val="20"/>
          <w:szCs w:val="20"/>
        </w:rPr>
      </w:pPr>
      <w:r w:rsidRPr="007D41A3">
        <w:rPr>
          <w:rFonts w:ascii="GHEA Grapalat" w:hAnsi="GHEA Grapalat"/>
          <w:i/>
          <w:sz w:val="20"/>
          <w:szCs w:val="20"/>
        </w:rPr>
        <w:t>** -участник при заполнении заявления-объявления указывает ссылку на сайт, содержащий сведения о своихреальных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109A5" w:rsidRPr="007D41A3" w:rsidRDefault="005109A5" w:rsidP="005109A5">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5109A5" w:rsidRPr="007D41A3" w:rsidRDefault="005109A5" w:rsidP="005109A5">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109A5" w:rsidRPr="001849D9" w:rsidRDefault="005109A5" w:rsidP="005109A5">
      <w:pPr>
        <w:jc w:val="both"/>
        <w:rPr>
          <w:rFonts w:ascii="GHEA Grapalat" w:hAnsi="GHEA Grapalat"/>
          <w:i/>
          <w:sz w:val="20"/>
          <w:szCs w:val="20"/>
          <w:lang w:val="af-ZA"/>
        </w:rPr>
      </w:pPr>
    </w:p>
    <w:p w:rsidR="005109A5" w:rsidRPr="001849D9" w:rsidRDefault="005109A5" w:rsidP="005109A5">
      <w:pPr>
        <w:pStyle w:val="af2"/>
        <w:rPr>
          <w:rFonts w:asciiTheme="minorHAnsi" w:hAnsiTheme="minorHAnsi"/>
          <w:i/>
          <w:lang w:val="af-ZA"/>
        </w:rPr>
      </w:pPr>
    </w:p>
  </w:footnote>
  <w:footnote w:id="15">
    <w:p w:rsidR="005109A5" w:rsidRPr="00990559" w:rsidRDefault="005109A5" w:rsidP="005109A5">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5109A5" w:rsidRPr="00D3436F" w:rsidRDefault="005109A5" w:rsidP="005109A5">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5109A5" w:rsidRPr="00D3436F" w:rsidRDefault="005109A5" w:rsidP="005109A5">
      <w:pPr>
        <w:pStyle w:val="af2"/>
        <w:rPr>
          <w:lang w:val="es-ES"/>
        </w:rPr>
      </w:pPr>
    </w:p>
  </w:footnote>
  <w:footnote w:id="17">
    <w:p w:rsidR="005109A5" w:rsidRPr="00124BE9" w:rsidRDefault="005109A5" w:rsidP="005109A5">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5109A5" w:rsidRPr="00124BE9" w:rsidRDefault="005109A5" w:rsidP="005109A5">
      <w:pPr>
        <w:pStyle w:val="af2"/>
        <w:widowControl w:val="0"/>
        <w:jc w:val="both"/>
        <w:rPr>
          <w:rFonts w:ascii="GHEA Grapalat" w:hAnsi="GHEA Grapalat"/>
          <w:lang w:val="hy-AM"/>
        </w:rPr>
      </w:pPr>
    </w:p>
  </w:footnote>
  <w:footnote w:id="18">
    <w:p w:rsidR="005109A5" w:rsidRPr="00124BE9" w:rsidRDefault="005109A5" w:rsidP="005109A5">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rsidR="005109A5" w:rsidRPr="00124BE9" w:rsidRDefault="005109A5" w:rsidP="005109A5">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5109A5" w:rsidRPr="00124BE9" w:rsidRDefault="005109A5" w:rsidP="005109A5">
      <w:pPr>
        <w:pStyle w:val="af2"/>
        <w:widowControl w:val="0"/>
        <w:jc w:val="both"/>
        <w:rPr>
          <w:rFonts w:ascii="GHEA Grapalat" w:hAnsi="GHEA Grapalat"/>
          <w:lang w:val="hy-AM"/>
        </w:rPr>
      </w:pPr>
    </w:p>
  </w:footnote>
  <w:footnote w:id="20">
    <w:p w:rsidR="005109A5" w:rsidRPr="00124BE9" w:rsidRDefault="005109A5" w:rsidP="005109A5">
      <w:pPr>
        <w:pStyle w:val="af2"/>
        <w:widowControl w:val="0"/>
        <w:jc w:val="both"/>
        <w:rPr>
          <w:rFonts w:ascii="GHEA Grapalat" w:hAnsi="GHEA Grapalat"/>
          <w:lang w:val="hy-AM"/>
        </w:rPr>
      </w:pPr>
      <w:r>
        <w:rPr>
          <w:rStyle w:val="af6"/>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1">
    <w:p w:rsidR="005109A5" w:rsidRPr="00124BE9" w:rsidRDefault="005109A5" w:rsidP="005109A5">
      <w:pPr>
        <w:pStyle w:val="af2"/>
        <w:widowControl w:val="0"/>
        <w:jc w:val="both"/>
        <w:rPr>
          <w:rFonts w:ascii="GHEA Grapalat" w:hAnsi="GHEA Grapalat"/>
          <w:lang w:val="hy-AM"/>
        </w:rPr>
      </w:pPr>
      <w:r>
        <w:rPr>
          <w:rStyle w:val="af6"/>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2">
    <w:p w:rsidR="005109A5" w:rsidRPr="00AC7DC5" w:rsidRDefault="005109A5" w:rsidP="005109A5">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5109A5" w:rsidRPr="00552088" w:rsidRDefault="005109A5" w:rsidP="005109A5">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109A5" w:rsidRPr="004078D0" w:rsidRDefault="005109A5" w:rsidP="005109A5">
      <w:pPr>
        <w:pStyle w:val="af2"/>
        <w:widowControl w:val="0"/>
        <w:jc w:val="both"/>
        <w:rPr>
          <w:rFonts w:ascii="GHEA Grapalat" w:hAnsi="GHEA Grapalat"/>
          <w:sz w:val="2"/>
          <w:szCs w:val="2"/>
          <w:lang w:val="hy-AM"/>
        </w:rPr>
      </w:pPr>
    </w:p>
    <w:p w:rsidR="005109A5" w:rsidRPr="004078D0" w:rsidRDefault="005109A5" w:rsidP="005109A5">
      <w:pPr>
        <w:pStyle w:val="af2"/>
        <w:widowControl w:val="0"/>
        <w:jc w:val="both"/>
        <w:rPr>
          <w:rFonts w:ascii="GHEA Grapalat" w:hAnsi="GHEA Grapalat"/>
          <w:sz w:val="2"/>
          <w:szCs w:val="2"/>
          <w:lang w:val="hy-AM"/>
        </w:rPr>
      </w:pPr>
    </w:p>
  </w:footnote>
  <w:footnote w:id="23">
    <w:p w:rsidR="005109A5" w:rsidRPr="00124BE9" w:rsidRDefault="005109A5" w:rsidP="005109A5">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rsidR="005109A5" w:rsidRPr="00124BE9" w:rsidRDefault="005109A5" w:rsidP="005109A5">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5">
    <w:p w:rsidR="005109A5" w:rsidRPr="00124BE9" w:rsidRDefault="005109A5" w:rsidP="005109A5">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109A5" w:rsidRPr="001C4E24" w:rsidRDefault="005109A5" w:rsidP="005109A5">
      <w:pPr>
        <w:pStyle w:val="af2"/>
        <w:rPr>
          <w:lang w:val="hy-AM"/>
        </w:rPr>
      </w:pPr>
    </w:p>
  </w:footnote>
  <w:footnote w:id="26">
    <w:p w:rsidR="005109A5" w:rsidRPr="00124BE9" w:rsidRDefault="005109A5" w:rsidP="005109A5">
      <w:pPr>
        <w:pStyle w:val="af2"/>
        <w:widowControl w:val="0"/>
        <w:jc w:val="both"/>
        <w:rPr>
          <w:rFonts w:ascii="GHEA Grapalat" w:hAnsi="GHEA Grapalat"/>
          <w:i/>
          <w:lang w:val="hy-AM" w:eastAsia="en-US"/>
        </w:rPr>
      </w:pPr>
      <w:r>
        <w:rPr>
          <w:rStyle w:val="af6"/>
        </w:rPr>
        <w:t>34</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5109A5" w:rsidRPr="00124BE9" w:rsidRDefault="005109A5" w:rsidP="005109A5">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7">
    <w:p w:rsidR="005109A5" w:rsidRPr="00124BE9" w:rsidRDefault="005109A5" w:rsidP="005109A5">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8">
    <w:p w:rsidR="005109A5" w:rsidRPr="00124BE9" w:rsidRDefault="005109A5" w:rsidP="005109A5">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5109A5" w:rsidRPr="00124BE9" w:rsidRDefault="005109A5" w:rsidP="005109A5">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7"/>
  </w:num>
  <w:num w:numId="23">
    <w:abstractNumId w:val="18"/>
  </w:num>
  <w:num w:numId="24">
    <w:abstractNumId w:val="20"/>
  </w:num>
  <w:num w:numId="25">
    <w:abstractNumId w:val="13"/>
  </w:num>
  <w:num w:numId="26">
    <w:abstractNumId w:val="6"/>
  </w:num>
  <w:num w:numId="27">
    <w:abstractNumId w:val="11"/>
  </w:num>
  <w:num w:numId="28">
    <w:abstractNumId w:val="3"/>
  </w:num>
  <w:num w:numId="29">
    <w:abstractNumId w:val="2"/>
  </w:num>
  <w:num w:numId="30">
    <w:abstractNumId w:val="0"/>
  </w:num>
  <w:num w:numId="31">
    <w:abstractNumId w:val="9"/>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rsids>
    <w:rsidRoot w:val="005109A5"/>
    <w:rsid w:val="000255FF"/>
    <w:rsid w:val="00036499"/>
    <w:rsid w:val="001B0060"/>
    <w:rsid w:val="001C37E5"/>
    <w:rsid w:val="001E75E5"/>
    <w:rsid w:val="002007B8"/>
    <w:rsid w:val="0020627D"/>
    <w:rsid w:val="00216F14"/>
    <w:rsid w:val="002375A3"/>
    <w:rsid w:val="002A4B34"/>
    <w:rsid w:val="002B76B1"/>
    <w:rsid w:val="002F5B29"/>
    <w:rsid w:val="003357C2"/>
    <w:rsid w:val="00345841"/>
    <w:rsid w:val="003B6E7D"/>
    <w:rsid w:val="003C272E"/>
    <w:rsid w:val="003E2F2B"/>
    <w:rsid w:val="00456D5C"/>
    <w:rsid w:val="004829CD"/>
    <w:rsid w:val="004C6209"/>
    <w:rsid w:val="004E57BC"/>
    <w:rsid w:val="005109A5"/>
    <w:rsid w:val="0053586B"/>
    <w:rsid w:val="005401C1"/>
    <w:rsid w:val="00600A18"/>
    <w:rsid w:val="00661031"/>
    <w:rsid w:val="006850C1"/>
    <w:rsid w:val="006F34AF"/>
    <w:rsid w:val="006F5029"/>
    <w:rsid w:val="00736206"/>
    <w:rsid w:val="0074796D"/>
    <w:rsid w:val="00761289"/>
    <w:rsid w:val="007C2C4A"/>
    <w:rsid w:val="008464D9"/>
    <w:rsid w:val="00882C39"/>
    <w:rsid w:val="009061B2"/>
    <w:rsid w:val="00932B80"/>
    <w:rsid w:val="00937A2D"/>
    <w:rsid w:val="00944A0A"/>
    <w:rsid w:val="009856DB"/>
    <w:rsid w:val="009B1FA7"/>
    <w:rsid w:val="009F7A6C"/>
    <w:rsid w:val="00A44034"/>
    <w:rsid w:val="00A71AC1"/>
    <w:rsid w:val="00B128BE"/>
    <w:rsid w:val="00B957F2"/>
    <w:rsid w:val="00BC41E8"/>
    <w:rsid w:val="00BC7CE0"/>
    <w:rsid w:val="00BF3469"/>
    <w:rsid w:val="00C02137"/>
    <w:rsid w:val="00C51507"/>
    <w:rsid w:val="00CB1593"/>
    <w:rsid w:val="00D21579"/>
    <w:rsid w:val="00D755F6"/>
    <w:rsid w:val="00DA31C8"/>
    <w:rsid w:val="00DE3884"/>
    <w:rsid w:val="00E36A94"/>
    <w:rsid w:val="00E67796"/>
    <w:rsid w:val="00EF6C0B"/>
    <w:rsid w:val="00F724E4"/>
    <w:rsid w:val="00F72B7D"/>
    <w:rsid w:val="00FF6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Table Simple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C1"/>
  </w:style>
  <w:style w:type="paragraph" w:styleId="1">
    <w:name w:val="heading 1"/>
    <w:basedOn w:val="a"/>
    <w:next w:val="a"/>
    <w:link w:val="10"/>
    <w:qFormat/>
    <w:rsid w:val="005109A5"/>
    <w:pPr>
      <w:keepNext/>
      <w:spacing w:after="0" w:line="240" w:lineRule="auto"/>
      <w:jc w:val="center"/>
      <w:outlineLvl w:val="0"/>
    </w:pPr>
    <w:rPr>
      <w:rFonts w:ascii="Arial Armenian" w:eastAsia="Times New Roman" w:hAnsi="Arial Armenian" w:cs="Times New Roman"/>
      <w:sz w:val="28"/>
      <w:szCs w:val="20"/>
      <w:lang w:eastAsia="ru-RU" w:bidi="ru-RU"/>
    </w:rPr>
  </w:style>
  <w:style w:type="paragraph" w:styleId="2">
    <w:name w:val="heading 2"/>
    <w:basedOn w:val="a"/>
    <w:next w:val="a"/>
    <w:link w:val="20"/>
    <w:qFormat/>
    <w:rsid w:val="005109A5"/>
    <w:pPr>
      <w:keepNext/>
      <w:spacing w:after="0" w:line="240" w:lineRule="auto"/>
      <w:jc w:val="both"/>
      <w:outlineLvl w:val="1"/>
    </w:pPr>
    <w:rPr>
      <w:rFonts w:ascii="Arial LatArm" w:eastAsia="Times New Roman" w:hAnsi="Arial LatArm" w:cs="Times New Roman"/>
      <w:b/>
      <w:color w:val="0000FF"/>
      <w:sz w:val="20"/>
      <w:szCs w:val="20"/>
      <w:lang w:eastAsia="ru-RU" w:bidi="ru-RU"/>
    </w:rPr>
  </w:style>
  <w:style w:type="paragraph" w:styleId="3">
    <w:name w:val="heading 3"/>
    <w:basedOn w:val="a"/>
    <w:next w:val="a"/>
    <w:link w:val="30"/>
    <w:qFormat/>
    <w:rsid w:val="005109A5"/>
    <w:pPr>
      <w:keepNext/>
      <w:spacing w:after="0" w:line="360" w:lineRule="auto"/>
      <w:jc w:val="center"/>
      <w:outlineLvl w:val="2"/>
    </w:pPr>
    <w:rPr>
      <w:rFonts w:ascii="Arial LatArm" w:eastAsia="Times New Roman" w:hAnsi="Arial LatArm" w:cs="Times New Roman"/>
      <w:i/>
      <w:sz w:val="20"/>
      <w:szCs w:val="20"/>
      <w:lang w:eastAsia="ru-RU" w:bidi="ru-RU"/>
    </w:rPr>
  </w:style>
  <w:style w:type="paragraph" w:styleId="4">
    <w:name w:val="heading 4"/>
    <w:basedOn w:val="a"/>
    <w:next w:val="a"/>
    <w:link w:val="40"/>
    <w:qFormat/>
    <w:rsid w:val="005109A5"/>
    <w:pPr>
      <w:keepNext/>
      <w:spacing w:after="0" w:line="240" w:lineRule="auto"/>
      <w:outlineLvl w:val="3"/>
    </w:pPr>
    <w:rPr>
      <w:rFonts w:ascii="Arial LatArm" w:eastAsia="Times New Roman" w:hAnsi="Arial LatArm" w:cs="Times New Roman"/>
      <w:i/>
      <w:sz w:val="18"/>
      <w:szCs w:val="20"/>
      <w:lang w:eastAsia="ru-RU" w:bidi="ru-RU"/>
    </w:rPr>
  </w:style>
  <w:style w:type="paragraph" w:styleId="5">
    <w:name w:val="heading 5"/>
    <w:basedOn w:val="a"/>
    <w:next w:val="a"/>
    <w:link w:val="50"/>
    <w:qFormat/>
    <w:rsid w:val="005109A5"/>
    <w:pPr>
      <w:keepNext/>
      <w:spacing w:after="0" w:line="240" w:lineRule="auto"/>
      <w:jc w:val="center"/>
      <w:outlineLvl w:val="4"/>
    </w:pPr>
    <w:rPr>
      <w:rFonts w:ascii="Arial LatArm" w:eastAsia="Times New Roman" w:hAnsi="Arial LatArm" w:cs="Times New Roman"/>
      <w:b/>
      <w:sz w:val="26"/>
      <w:szCs w:val="20"/>
      <w:lang w:eastAsia="ru-RU" w:bidi="ru-RU"/>
    </w:rPr>
  </w:style>
  <w:style w:type="paragraph" w:styleId="6">
    <w:name w:val="heading 6"/>
    <w:basedOn w:val="a"/>
    <w:next w:val="a"/>
    <w:link w:val="60"/>
    <w:qFormat/>
    <w:rsid w:val="005109A5"/>
    <w:pPr>
      <w:keepNext/>
      <w:spacing w:after="0" w:line="240" w:lineRule="auto"/>
      <w:outlineLvl w:val="5"/>
    </w:pPr>
    <w:rPr>
      <w:rFonts w:ascii="Arial LatArm" w:eastAsia="Times New Roman" w:hAnsi="Arial LatArm" w:cs="Times New Roman"/>
      <w:b/>
      <w:color w:val="000000"/>
      <w:szCs w:val="20"/>
      <w:lang w:eastAsia="ru-RU" w:bidi="ru-RU"/>
    </w:rPr>
  </w:style>
  <w:style w:type="paragraph" w:styleId="7">
    <w:name w:val="heading 7"/>
    <w:basedOn w:val="a"/>
    <w:next w:val="a"/>
    <w:link w:val="70"/>
    <w:qFormat/>
    <w:rsid w:val="005109A5"/>
    <w:pPr>
      <w:keepNext/>
      <w:spacing w:after="0" w:line="240" w:lineRule="auto"/>
      <w:ind w:left="-66"/>
      <w:jc w:val="center"/>
      <w:outlineLvl w:val="6"/>
    </w:pPr>
    <w:rPr>
      <w:rFonts w:ascii="Times Armenian" w:eastAsia="Times New Roman" w:hAnsi="Times Armenian" w:cs="Times New Roman"/>
      <w:b/>
      <w:sz w:val="20"/>
      <w:szCs w:val="20"/>
      <w:lang w:eastAsia="ru-RU" w:bidi="ru-RU"/>
    </w:rPr>
  </w:style>
  <w:style w:type="paragraph" w:styleId="8">
    <w:name w:val="heading 8"/>
    <w:basedOn w:val="a"/>
    <w:next w:val="a"/>
    <w:link w:val="80"/>
    <w:qFormat/>
    <w:rsid w:val="005109A5"/>
    <w:pPr>
      <w:keepNext/>
      <w:spacing w:after="0" w:line="240" w:lineRule="auto"/>
      <w:outlineLvl w:val="7"/>
    </w:pPr>
    <w:rPr>
      <w:rFonts w:ascii="Times Armenian" w:eastAsia="Times New Roman" w:hAnsi="Times Armenian" w:cs="Times New Roman"/>
      <w:i/>
      <w:sz w:val="20"/>
      <w:szCs w:val="20"/>
      <w:lang w:eastAsia="ru-RU" w:bidi="ru-RU"/>
    </w:rPr>
  </w:style>
  <w:style w:type="paragraph" w:styleId="9">
    <w:name w:val="heading 9"/>
    <w:basedOn w:val="a"/>
    <w:next w:val="a"/>
    <w:link w:val="90"/>
    <w:qFormat/>
    <w:rsid w:val="005109A5"/>
    <w:pPr>
      <w:keepNext/>
      <w:spacing w:after="0" w:line="240" w:lineRule="auto"/>
      <w:jc w:val="center"/>
      <w:outlineLvl w:val="8"/>
    </w:pPr>
    <w:rPr>
      <w:rFonts w:ascii="Times Armenian" w:eastAsia="Times New Roman" w:hAnsi="Times Armenian" w:cs="Times New Roman"/>
      <w:b/>
      <w:color w:val="000000"/>
      <w:szCs w:val="20"/>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A5"/>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5109A5"/>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5109A5"/>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5109A5"/>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5109A5"/>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5109A5"/>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5109A5"/>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5109A5"/>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5109A5"/>
    <w:rPr>
      <w:rFonts w:ascii="Times Armenian" w:eastAsia="Times New Roman" w:hAnsi="Times Armenian" w:cs="Times New Roman"/>
      <w:b/>
      <w:color w:val="000000"/>
      <w:szCs w:val="20"/>
      <w:lang w:eastAsia="ru-RU" w:bidi="ru-RU"/>
    </w:rPr>
  </w:style>
  <w:style w:type="numbering" w:customStyle="1" w:styleId="11">
    <w:name w:val="Нет списка1"/>
    <w:next w:val="a2"/>
    <w:uiPriority w:val="99"/>
    <w:semiHidden/>
    <w:unhideWhenUsed/>
    <w:rsid w:val="005109A5"/>
  </w:style>
  <w:style w:type="paragraph" w:styleId="a3">
    <w:name w:val="Body Text Indent"/>
    <w:aliases w:val=" Char, Char Char Char Char,Char Char Char Char"/>
    <w:basedOn w:val="a"/>
    <w:link w:val="a4"/>
    <w:rsid w:val="005109A5"/>
    <w:pPr>
      <w:spacing w:after="0" w:line="360" w:lineRule="auto"/>
      <w:ind w:firstLine="720"/>
      <w:jc w:val="both"/>
    </w:pPr>
    <w:rPr>
      <w:rFonts w:ascii="Arial LatArm" w:eastAsia="Times New Roman" w:hAnsi="Arial LatArm" w:cs="Times New Roman"/>
      <w:i/>
      <w:sz w:val="20"/>
      <w:szCs w:val="20"/>
      <w:lang w:eastAsia="ru-RU" w:bidi="ru-RU"/>
    </w:rPr>
  </w:style>
  <w:style w:type="character" w:customStyle="1" w:styleId="a4">
    <w:name w:val="Основной текст с отступом Знак"/>
    <w:aliases w:val=" Char Знак, Char Char Char Char Знак,Char Char Char Char Знак"/>
    <w:basedOn w:val="a0"/>
    <w:link w:val="a3"/>
    <w:rsid w:val="005109A5"/>
    <w:rPr>
      <w:rFonts w:ascii="Arial LatArm" w:eastAsia="Times New Roman" w:hAnsi="Arial LatArm" w:cs="Times New Roman"/>
      <w:i/>
      <w:sz w:val="20"/>
      <w:szCs w:val="20"/>
      <w:lang w:eastAsia="ru-RU" w:bidi="ru-RU"/>
    </w:rPr>
  </w:style>
  <w:style w:type="paragraph" w:styleId="a5">
    <w:name w:val="footer"/>
    <w:basedOn w:val="a"/>
    <w:link w:val="a6"/>
    <w:uiPriority w:val="99"/>
    <w:rsid w:val="005109A5"/>
    <w:pPr>
      <w:tabs>
        <w:tab w:val="center" w:pos="4320"/>
        <w:tab w:val="right" w:pos="8640"/>
      </w:tabs>
      <w:spacing w:after="0" w:line="240" w:lineRule="auto"/>
    </w:pPr>
    <w:rPr>
      <w:rFonts w:ascii="Times New Roman" w:eastAsia="Times New Roman" w:hAnsi="Times New Roman" w:cs="Times New Roman"/>
      <w:sz w:val="20"/>
      <w:szCs w:val="20"/>
      <w:lang w:eastAsia="ru-RU" w:bidi="ru-RU"/>
    </w:rPr>
  </w:style>
  <w:style w:type="character" w:customStyle="1" w:styleId="a6">
    <w:name w:val="Нижний колонтитул Знак"/>
    <w:basedOn w:val="a0"/>
    <w:link w:val="a5"/>
    <w:uiPriority w:val="99"/>
    <w:rsid w:val="005109A5"/>
    <w:rPr>
      <w:rFonts w:ascii="Times New Roman" w:eastAsia="Times New Roman" w:hAnsi="Times New Roman" w:cs="Times New Roman"/>
      <w:sz w:val="20"/>
      <w:szCs w:val="20"/>
      <w:lang w:eastAsia="ru-RU" w:bidi="ru-RU"/>
    </w:rPr>
  </w:style>
  <w:style w:type="paragraph" w:styleId="31">
    <w:name w:val="Body Text Indent 3"/>
    <w:basedOn w:val="a"/>
    <w:link w:val="32"/>
    <w:rsid w:val="005109A5"/>
    <w:pPr>
      <w:spacing w:after="0" w:line="360" w:lineRule="auto"/>
      <w:ind w:firstLine="567"/>
      <w:jc w:val="both"/>
    </w:pPr>
    <w:rPr>
      <w:rFonts w:ascii="Times Armenian" w:eastAsia="Times New Roman" w:hAnsi="Times Armenian" w:cs="Times New Roman"/>
      <w:sz w:val="20"/>
      <w:szCs w:val="20"/>
      <w:lang w:eastAsia="ru-RU" w:bidi="ru-RU"/>
    </w:rPr>
  </w:style>
  <w:style w:type="character" w:customStyle="1" w:styleId="32">
    <w:name w:val="Основной текст с отступом 3 Знак"/>
    <w:basedOn w:val="a0"/>
    <w:link w:val="31"/>
    <w:rsid w:val="005109A5"/>
    <w:rPr>
      <w:rFonts w:ascii="Times Armenian" w:eastAsia="Times New Roman" w:hAnsi="Times Armenian" w:cs="Times New Roman"/>
      <w:sz w:val="20"/>
      <w:szCs w:val="20"/>
      <w:lang w:eastAsia="ru-RU" w:bidi="ru-RU"/>
    </w:rPr>
  </w:style>
  <w:style w:type="paragraph" w:styleId="21">
    <w:name w:val="Body Text 2"/>
    <w:basedOn w:val="a"/>
    <w:link w:val="22"/>
    <w:rsid w:val="005109A5"/>
    <w:pPr>
      <w:tabs>
        <w:tab w:val="left" w:pos="720"/>
      </w:tabs>
      <w:spacing w:after="0" w:line="360" w:lineRule="auto"/>
    </w:pPr>
    <w:rPr>
      <w:rFonts w:ascii="Arial LatArm" w:eastAsia="Times New Roman" w:hAnsi="Arial LatArm" w:cs="Times New Roman"/>
      <w:sz w:val="20"/>
      <w:szCs w:val="20"/>
      <w:lang w:eastAsia="ru-RU" w:bidi="ru-RU"/>
    </w:rPr>
  </w:style>
  <w:style w:type="character" w:customStyle="1" w:styleId="22">
    <w:name w:val="Основной текст 2 Знак"/>
    <w:basedOn w:val="a0"/>
    <w:link w:val="21"/>
    <w:rsid w:val="005109A5"/>
    <w:rPr>
      <w:rFonts w:ascii="Arial LatArm" w:eastAsia="Times New Roman" w:hAnsi="Arial LatArm" w:cs="Times New Roman"/>
      <w:sz w:val="20"/>
      <w:szCs w:val="20"/>
      <w:lang w:eastAsia="ru-RU" w:bidi="ru-RU"/>
    </w:rPr>
  </w:style>
  <w:style w:type="paragraph" w:styleId="23">
    <w:name w:val="Body Text Indent 2"/>
    <w:basedOn w:val="a"/>
    <w:link w:val="24"/>
    <w:rsid w:val="005109A5"/>
    <w:pPr>
      <w:spacing w:after="0" w:line="360" w:lineRule="auto"/>
      <w:ind w:firstLine="540"/>
      <w:jc w:val="both"/>
    </w:pPr>
    <w:rPr>
      <w:rFonts w:ascii="Baltica" w:eastAsia="Times New Roman" w:hAnsi="Baltica" w:cs="Times New Roman"/>
      <w:sz w:val="20"/>
      <w:szCs w:val="20"/>
      <w:lang w:eastAsia="ru-RU" w:bidi="ru-RU"/>
    </w:rPr>
  </w:style>
  <w:style w:type="character" w:customStyle="1" w:styleId="24">
    <w:name w:val="Основной текст с отступом 2 Знак"/>
    <w:basedOn w:val="a0"/>
    <w:link w:val="23"/>
    <w:rsid w:val="005109A5"/>
    <w:rPr>
      <w:rFonts w:ascii="Baltica" w:eastAsia="Times New Roman" w:hAnsi="Baltica" w:cs="Times New Roman"/>
      <w:sz w:val="20"/>
      <w:szCs w:val="20"/>
      <w:lang w:eastAsia="ru-RU" w:bidi="ru-RU"/>
    </w:rPr>
  </w:style>
  <w:style w:type="paragraph" w:customStyle="1" w:styleId="Char">
    <w:name w:val="Char"/>
    <w:basedOn w:val="a"/>
    <w:semiHidden/>
    <w:rsid w:val="005109A5"/>
    <w:pPr>
      <w:spacing w:line="360" w:lineRule="auto"/>
      <w:ind w:firstLine="709"/>
      <w:jc w:val="both"/>
    </w:pPr>
    <w:rPr>
      <w:rFonts w:ascii="Arial AMU" w:eastAsia="Times New Roman" w:hAnsi="Arial AMU" w:cs="Arial"/>
      <w:szCs w:val="20"/>
      <w:lang w:eastAsia="ru-RU" w:bidi="ru-RU"/>
    </w:rPr>
  </w:style>
  <w:style w:type="paragraph" w:customStyle="1" w:styleId="Default">
    <w:name w:val="Default"/>
    <w:rsid w:val="005109A5"/>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5109A5"/>
    <w:pPr>
      <w:spacing w:after="0" w:line="240" w:lineRule="auto"/>
    </w:pPr>
    <w:rPr>
      <w:rFonts w:ascii="Tahoma" w:eastAsia="Times New Roman" w:hAnsi="Tahoma" w:cs="Times New Roman"/>
      <w:sz w:val="16"/>
      <w:szCs w:val="16"/>
      <w:lang w:eastAsia="ru-RU" w:bidi="ru-RU"/>
    </w:rPr>
  </w:style>
  <w:style w:type="character" w:customStyle="1" w:styleId="a8">
    <w:name w:val="Текст выноски Знак"/>
    <w:basedOn w:val="a0"/>
    <w:link w:val="a7"/>
    <w:rsid w:val="005109A5"/>
    <w:rPr>
      <w:rFonts w:ascii="Tahoma" w:eastAsia="Times New Roman" w:hAnsi="Tahoma" w:cs="Times New Roman"/>
      <w:sz w:val="16"/>
      <w:szCs w:val="16"/>
      <w:lang w:eastAsia="ru-RU" w:bidi="ru-RU"/>
    </w:rPr>
  </w:style>
  <w:style w:type="character" w:styleId="a9">
    <w:name w:val="Hyperlink"/>
    <w:rsid w:val="005109A5"/>
    <w:rPr>
      <w:color w:val="0000FF"/>
      <w:u w:val="single"/>
    </w:rPr>
  </w:style>
  <w:style w:type="character" w:customStyle="1" w:styleId="CharChar1">
    <w:name w:val="Char Char1"/>
    <w:locked/>
    <w:rsid w:val="005109A5"/>
    <w:rPr>
      <w:rFonts w:ascii="Arial LatArm" w:hAnsi="Arial LatArm"/>
      <w:i/>
      <w:lang w:val="ru-RU" w:eastAsia="ru-RU" w:bidi="ru-RU"/>
    </w:rPr>
  </w:style>
  <w:style w:type="paragraph" w:styleId="aa">
    <w:name w:val="Body Text"/>
    <w:basedOn w:val="a"/>
    <w:link w:val="ab"/>
    <w:rsid w:val="005109A5"/>
    <w:pPr>
      <w:spacing w:after="120" w:line="240" w:lineRule="auto"/>
    </w:pPr>
    <w:rPr>
      <w:rFonts w:ascii="Times New Roman" w:eastAsia="Times New Roman" w:hAnsi="Times New Roman" w:cs="Times New Roman"/>
      <w:sz w:val="24"/>
      <w:szCs w:val="24"/>
      <w:lang w:eastAsia="ru-RU" w:bidi="ru-RU"/>
    </w:rPr>
  </w:style>
  <w:style w:type="character" w:customStyle="1" w:styleId="ab">
    <w:name w:val="Основной текст Знак"/>
    <w:basedOn w:val="a0"/>
    <w:link w:val="aa"/>
    <w:rsid w:val="005109A5"/>
    <w:rPr>
      <w:rFonts w:ascii="Times New Roman" w:eastAsia="Times New Roman" w:hAnsi="Times New Roman" w:cs="Times New Roman"/>
      <w:sz w:val="24"/>
      <w:szCs w:val="24"/>
      <w:lang w:eastAsia="ru-RU" w:bidi="ru-RU"/>
    </w:rPr>
  </w:style>
  <w:style w:type="paragraph" w:styleId="12">
    <w:name w:val="index 1"/>
    <w:basedOn w:val="a"/>
    <w:next w:val="a"/>
    <w:autoRedefine/>
    <w:semiHidden/>
    <w:rsid w:val="005109A5"/>
    <w:pPr>
      <w:spacing w:after="0" w:line="240" w:lineRule="auto"/>
      <w:ind w:left="240" w:hanging="240"/>
    </w:pPr>
    <w:rPr>
      <w:rFonts w:ascii="Times New Roman" w:eastAsia="Times New Roman" w:hAnsi="Times New Roman" w:cs="Times New Roman"/>
      <w:sz w:val="24"/>
      <w:szCs w:val="24"/>
      <w:lang w:eastAsia="ru-RU" w:bidi="ru-RU"/>
    </w:rPr>
  </w:style>
  <w:style w:type="paragraph" w:styleId="ac">
    <w:name w:val="index heading"/>
    <w:basedOn w:val="a"/>
    <w:next w:val="12"/>
    <w:semiHidden/>
    <w:rsid w:val="005109A5"/>
    <w:pPr>
      <w:spacing w:after="0" w:line="240" w:lineRule="auto"/>
    </w:pPr>
    <w:rPr>
      <w:rFonts w:ascii="Times New Roman" w:eastAsia="Times New Roman" w:hAnsi="Times New Roman" w:cs="Times New Roman"/>
      <w:sz w:val="20"/>
      <w:szCs w:val="20"/>
      <w:lang w:eastAsia="ru-RU" w:bidi="ru-RU"/>
    </w:rPr>
  </w:style>
  <w:style w:type="paragraph" w:styleId="ad">
    <w:name w:val="header"/>
    <w:basedOn w:val="a"/>
    <w:link w:val="ae"/>
    <w:rsid w:val="005109A5"/>
    <w:pPr>
      <w:tabs>
        <w:tab w:val="center" w:pos="4153"/>
        <w:tab w:val="right" w:pos="8306"/>
      </w:tabs>
      <w:spacing w:after="0" w:line="240" w:lineRule="auto"/>
    </w:pPr>
    <w:rPr>
      <w:rFonts w:ascii="Times New Roman" w:eastAsia="Times New Roman" w:hAnsi="Times New Roman" w:cs="Times New Roman"/>
      <w:sz w:val="20"/>
      <w:szCs w:val="20"/>
      <w:lang w:eastAsia="ru-RU" w:bidi="ru-RU"/>
    </w:rPr>
  </w:style>
  <w:style w:type="character" w:customStyle="1" w:styleId="ae">
    <w:name w:val="Верхний колонтитул Знак"/>
    <w:basedOn w:val="a0"/>
    <w:link w:val="ad"/>
    <w:rsid w:val="005109A5"/>
    <w:rPr>
      <w:rFonts w:ascii="Times New Roman" w:eastAsia="Times New Roman" w:hAnsi="Times New Roman" w:cs="Times New Roman"/>
      <w:sz w:val="20"/>
      <w:szCs w:val="20"/>
      <w:lang w:eastAsia="ru-RU" w:bidi="ru-RU"/>
    </w:rPr>
  </w:style>
  <w:style w:type="paragraph" w:styleId="33">
    <w:name w:val="Body Text 3"/>
    <w:basedOn w:val="a"/>
    <w:link w:val="34"/>
    <w:rsid w:val="005109A5"/>
    <w:pPr>
      <w:spacing w:after="0" w:line="240" w:lineRule="auto"/>
      <w:jc w:val="both"/>
    </w:pPr>
    <w:rPr>
      <w:rFonts w:ascii="Arial LatArm" w:eastAsia="Times New Roman" w:hAnsi="Arial LatArm" w:cs="Times New Roman"/>
      <w:sz w:val="20"/>
      <w:szCs w:val="20"/>
      <w:lang w:eastAsia="ru-RU" w:bidi="ru-RU"/>
    </w:rPr>
  </w:style>
  <w:style w:type="character" w:customStyle="1" w:styleId="34">
    <w:name w:val="Основной текст 3 Знак"/>
    <w:basedOn w:val="a0"/>
    <w:link w:val="33"/>
    <w:rsid w:val="005109A5"/>
    <w:rPr>
      <w:rFonts w:ascii="Arial LatArm" w:eastAsia="Times New Roman" w:hAnsi="Arial LatArm" w:cs="Times New Roman"/>
      <w:sz w:val="20"/>
      <w:szCs w:val="20"/>
      <w:lang w:eastAsia="ru-RU" w:bidi="ru-RU"/>
    </w:rPr>
  </w:style>
  <w:style w:type="paragraph" w:styleId="af">
    <w:name w:val="Title"/>
    <w:basedOn w:val="a"/>
    <w:link w:val="af0"/>
    <w:qFormat/>
    <w:rsid w:val="005109A5"/>
    <w:pPr>
      <w:spacing w:after="0" w:line="240" w:lineRule="auto"/>
      <w:jc w:val="center"/>
    </w:pPr>
    <w:rPr>
      <w:rFonts w:ascii="Arial Armenian" w:eastAsia="Times New Roman" w:hAnsi="Arial Armenian" w:cs="Times New Roman"/>
      <w:sz w:val="24"/>
      <w:szCs w:val="20"/>
      <w:lang w:eastAsia="ru-RU" w:bidi="ru-RU"/>
    </w:rPr>
  </w:style>
  <w:style w:type="character" w:customStyle="1" w:styleId="af0">
    <w:name w:val="Название Знак"/>
    <w:basedOn w:val="a0"/>
    <w:link w:val="af"/>
    <w:rsid w:val="005109A5"/>
    <w:rPr>
      <w:rFonts w:ascii="Arial Armenian" w:eastAsia="Times New Roman" w:hAnsi="Arial Armenian" w:cs="Times New Roman"/>
      <w:sz w:val="24"/>
      <w:szCs w:val="20"/>
      <w:lang w:eastAsia="ru-RU" w:bidi="ru-RU"/>
    </w:rPr>
  </w:style>
  <w:style w:type="character" w:styleId="af1">
    <w:name w:val="page number"/>
    <w:basedOn w:val="a0"/>
    <w:rsid w:val="005109A5"/>
  </w:style>
  <w:style w:type="paragraph" w:styleId="af2">
    <w:name w:val="footnote text"/>
    <w:basedOn w:val="a"/>
    <w:link w:val="af3"/>
    <w:semiHidden/>
    <w:rsid w:val="005109A5"/>
    <w:pPr>
      <w:spacing w:after="0" w:line="240" w:lineRule="auto"/>
    </w:pPr>
    <w:rPr>
      <w:rFonts w:ascii="Times Armenian" w:eastAsia="Times New Roman" w:hAnsi="Times Armenian" w:cs="Times New Roman"/>
      <w:sz w:val="20"/>
      <w:szCs w:val="20"/>
      <w:lang w:eastAsia="ru-RU" w:bidi="ru-RU"/>
    </w:rPr>
  </w:style>
  <w:style w:type="character" w:customStyle="1" w:styleId="af3">
    <w:name w:val="Текст сноски Знак"/>
    <w:basedOn w:val="a0"/>
    <w:link w:val="af2"/>
    <w:semiHidden/>
    <w:rsid w:val="005109A5"/>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5109A5"/>
    <w:pPr>
      <w:spacing w:line="240" w:lineRule="exact"/>
    </w:pPr>
    <w:rPr>
      <w:rFonts w:ascii="Arial" w:eastAsia="Times New Roman" w:hAnsi="Arial" w:cs="Arial"/>
      <w:sz w:val="20"/>
      <w:szCs w:val="20"/>
      <w:lang w:eastAsia="ru-RU" w:bidi="ru-RU"/>
    </w:rPr>
  </w:style>
  <w:style w:type="paragraph" w:customStyle="1" w:styleId="norm">
    <w:name w:val="norm"/>
    <w:basedOn w:val="a"/>
    <w:rsid w:val="005109A5"/>
    <w:pPr>
      <w:spacing w:after="0" w:line="480" w:lineRule="auto"/>
      <w:ind w:firstLine="709"/>
      <w:jc w:val="both"/>
    </w:pPr>
    <w:rPr>
      <w:rFonts w:ascii="Arial Armenian" w:eastAsia="Times New Roman" w:hAnsi="Arial Armenian" w:cs="Times New Roman"/>
      <w:szCs w:val="20"/>
      <w:lang w:eastAsia="ru-RU" w:bidi="ru-RU"/>
    </w:rPr>
  </w:style>
  <w:style w:type="character" w:customStyle="1" w:styleId="normChar">
    <w:name w:val="norm Char"/>
    <w:locked/>
    <w:rsid w:val="005109A5"/>
    <w:rPr>
      <w:rFonts w:ascii="Arial Armenian" w:hAnsi="Arial Armenian"/>
      <w:sz w:val="22"/>
      <w:lang w:val="ru-RU" w:eastAsia="ru-RU" w:bidi="ru-RU"/>
    </w:rPr>
  </w:style>
  <w:style w:type="character" w:customStyle="1" w:styleId="CharCharChar">
    <w:name w:val="Char Char Char"/>
    <w:rsid w:val="005109A5"/>
    <w:rPr>
      <w:rFonts w:ascii="Arial LatArm" w:hAnsi="Arial LatArm"/>
      <w:sz w:val="24"/>
      <w:lang w:eastAsia="ru-RU"/>
    </w:rPr>
  </w:style>
  <w:style w:type="paragraph" w:styleId="af4">
    <w:name w:val="Normal (Web)"/>
    <w:basedOn w:val="a"/>
    <w:rsid w:val="005109A5"/>
    <w:pPr>
      <w:spacing w:before="100" w:beforeAutospacing="1" w:after="100" w:afterAutospacing="1" w:line="240" w:lineRule="auto"/>
    </w:pPr>
    <w:rPr>
      <w:rFonts w:ascii="Times New Roman" w:eastAsia="Times New Roman" w:hAnsi="Times New Roman" w:cs="Times New Roman"/>
      <w:sz w:val="24"/>
      <w:szCs w:val="24"/>
      <w:lang w:eastAsia="ru-RU" w:bidi="ru-RU"/>
    </w:rPr>
  </w:style>
  <w:style w:type="character" w:styleId="af5">
    <w:name w:val="Strong"/>
    <w:qFormat/>
    <w:rsid w:val="005109A5"/>
    <w:rPr>
      <w:b/>
      <w:bCs/>
    </w:rPr>
  </w:style>
  <w:style w:type="character" w:styleId="af6">
    <w:name w:val="footnote reference"/>
    <w:semiHidden/>
    <w:rsid w:val="005109A5"/>
    <w:rPr>
      <w:vertAlign w:val="superscript"/>
    </w:rPr>
  </w:style>
  <w:style w:type="character" w:customStyle="1" w:styleId="CharChar22">
    <w:name w:val="Char Char22"/>
    <w:rsid w:val="005109A5"/>
    <w:rPr>
      <w:rFonts w:ascii="Arial Armenian" w:hAnsi="Arial Armenian"/>
      <w:sz w:val="28"/>
      <w:lang w:val="ru-RU"/>
    </w:rPr>
  </w:style>
  <w:style w:type="character" w:customStyle="1" w:styleId="CharChar20">
    <w:name w:val="Char Char20"/>
    <w:rsid w:val="005109A5"/>
    <w:rPr>
      <w:rFonts w:ascii="Times LatArm" w:hAnsi="Times LatArm"/>
      <w:b/>
      <w:sz w:val="28"/>
      <w:lang w:val="ru-RU"/>
    </w:rPr>
  </w:style>
  <w:style w:type="character" w:customStyle="1" w:styleId="CharChar16">
    <w:name w:val="Char Char16"/>
    <w:rsid w:val="005109A5"/>
    <w:rPr>
      <w:rFonts w:ascii="Times Armenian" w:hAnsi="Times Armenian"/>
      <w:b/>
      <w:lang w:val="ru-RU"/>
    </w:rPr>
  </w:style>
  <w:style w:type="character" w:customStyle="1" w:styleId="CharChar15">
    <w:name w:val="Char Char15"/>
    <w:rsid w:val="005109A5"/>
    <w:rPr>
      <w:rFonts w:ascii="Times Armenian" w:hAnsi="Times Armenian"/>
      <w:i/>
      <w:lang w:val="ru-RU"/>
    </w:rPr>
  </w:style>
  <w:style w:type="character" w:customStyle="1" w:styleId="CharChar13">
    <w:name w:val="Char Char13"/>
    <w:rsid w:val="005109A5"/>
    <w:rPr>
      <w:rFonts w:ascii="Arial Armenian" w:hAnsi="Arial Armenian"/>
      <w:lang w:val="ru-RU"/>
    </w:rPr>
  </w:style>
  <w:style w:type="character" w:styleId="af7">
    <w:name w:val="annotation reference"/>
    <w:semiHidden/>
    <w:rsid w:val="005109A5"/>
    <w:rPr>
      <w:sz w:val="16"/>
      <w:szCs w:val="16"/>
    </w:rPr>
  </w:style>
  <w:style w:type="paragraph" w:styleId="af8">
    <w:name w:val="annotation text"/>
    <w:basedOn w:val="a"/>
    <w:link w:val="af9"/>
    <w:semiHidden/>
    <w:rsid w:val="005109A5"/>
    <w:pPr>
      <w:spacing w:after="0" w:line="240" w:lineRule="auto"/>
    </w:pPr>
    <w:rPr>
      <w:rFonts w:ascii="Times Armenian" w:eastAsia="Times New Roman" w:hAnsi="Times Armenian" w:cs="Times New Roman"/>
      <w:sz w:val="20"/>
      <w:szCs w:val="20"/>
      <w:lang w:eastAsia="ru-RU" w:bidi="ru-RU"/>
    </w:rPr>
  </w:style>
  <w:style w:type="character" w:customStyle="1" w:styleId="af9">
    <w:name w:val="Текст примечания Знак"/>
    <w:basedOn w:val="a0"/>
    <w:link w:val="af8"/>
    <w:semiHidden/>
    <w:rsid w:val="005109A5"/>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5109A5"/>
    <w:rPr>
      <w:b/>
      <w:bCs/>
    </w:rPr>
  </w:style>
  <w:style w:type="character" w:customStyle="1" w:styleId="afb">
    <w:name w:val="Тема примечания Знак"/>
    <w:basedOn w:val="af9"/>
    <w:link w:val="afa"/>
    <w:semiHidden/>
    <w:rsid w:val="005109A5"/>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5109A5"/>
    <w:pPr>
      <w:spacing w:after="0" w:line="240" w:lineRule="auto"/>
    </w:pPr>
    <w:rPr>
      <w:rFonts w:ascii="Times Armenian" w:eastAsia="Times New Roman" w:hAnsi="Times Armenian" w:cs="Times New Roman"/>
      <w:sz w:val="20"/>
      <w:szCs w:val="20"/>
      <w:lang w:eastAsia="ru-RU" w:bidi="ru-RU"/>
    </w:rPr>
  </w:style>
  <w:style w:type="character" w:customStyle="1" w:styleId="afd">
    <w:name w:val="Текст концевой сноски Знак"/>
    <w:basedOn w:val="a0"/>
    <w:link w:val="afc"/>
    <w:semiHidden/>
    <w:rsid w:val="005109A5"/>
    <w:rPr>
      <w:rFonts w:ascii="Times Armenian" w:eastAsia="Times New Roman" w:hAnsi="Times Armenian" w:cs="Times New Roman"/>
      <w:sz w:val="20"/>
      <w:szCs w:val="20"/>
      <w:lang w:eastAsia="ru-RU" w:bidi="ru-RU"/>
    </w:rPr>
  </w:style>
  <w:style w:type="character" w:styleId="afe">
    <w:name w:val="endnote reference"/>
    <w:semiHidden/>
    <w:rsid w:val="005109A5"/>
    <w:rPr>
      <w:vertAlign w:val="superscript"/>
    </w:rPr>
  </w:style>
  <w:style w:type="paragraph" w:styleId="aff">
    <w:name w:val="Document Map"/>
    <w:basedOn w:val="a"/>
    <w:link w:val="aff0"/>
    <w:semiHidden/>
    <w:rsid w:val="005109A5"/>
    <w:pPr>
      <w:shd w:val="clear" w:color="auto" w:fill="000080"/>
      <w:spacing w:after="0" w:line="240" w:lineRule="auto"/>
    </w:pPr>
    <w:rPr>
      <w:rFonts w:ascii="Tahoma" w:eastAsia="Times New Roman" w:hAnsi="Tahoma" w:cs="Tahoma"/>
      <w:sz w:val="20"/>
      <w:szCs w:val="20"/>
      <w:lang w:eastAsia="ru-RU" w:bidi="ru-RU"/>
    </w:rPr>
  </w:style>
  <w:style w:type="character" w:customStyle="1" w:styleId="aff0">
    <w:name w:val="Схема документа Знак"/>
    <w:basedOn w:val="a0"/>
    <w:link w:val="aff"/>
    <w:semiHidden/>
    <w:rsid w:val="005109A5"/>
    <w:rPr>
      <w:rFonts w:ascii="Tahoma" w:eastAsia="Times New Roman" w:hAnsi="Tahoma" w:cs="Tahoma"/>
      <w:sz w:val="20"/>
      <w:szCs w:val="20"/>
      <w:shd w:val="clear" w:color="auto" w:fill="000080"/>
      <w:lang w:eastAsia="ru-RU" w:bidi="ru-RU"/>
    </w:rPr>
  </w:style>
  <w:style w:type="paragraph" w:styleId="aff1">
    <w:name w:val="Revision"/>
    <w:hidden/>
    <w:semiHidden/>
    <w:rsid w:val="005109A5"/>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5109A5"/>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5109A5"/>
    <w:pPr>
      <w:spacing w:line="240" w:lineRule="exact"/>
    </w:pPr>
    <w:rPr>
      <w:rFonts w:ascii="Verdana" w:eastAsia="Times New Roman" w:hAnsi="Verdana" w:cs="Times New Roman"/>
      <w:sz w:val="20"/>
      <w:szCs w:val="20"/>
      <w:lang w:eastAsia="ru-RU" w:bidi="ru-RU"/>
    </w:rPr>
  </w:style>
  <w:style w:type="paragraph" w:customStyle="1" w:styleId="Style2">
    <w:name w:val="Style2"/>
    <w:basedOn w:val="a"/>
    <w:rsid w:val="005109A5"/>
    <w:pPr>
      <w:spacing w:after="0" w:line="240" w:lineRule="auto"/>
      <w:jc w:val="center"/>
    </w:pPr>
    <w:rPr>
      <w:rFonts w:ascii="Arial Armenian" w:eastAsia="Times New Roman" w:hAnsi="Arial Armenian" w:cs="Times New Roman"/>
      <w:w w:val="90"/>
      <w:szCs w:val="20"/>
      <w:lang w:eastAsia="ru-RU" w:bidi="ru-RU"/>
    </w:rPr>
  </w:style>
  <w:style w:type="character" w:customStyle="1" w:styleId="CharChar23">
    <w:name w:val="Char Char23"/>
    <w:rsid w:val="005109A5"/>
    <w:rPr>
      <w:rFonts w:ascii="Arial Armenian" w:hAnsi="Arial Armenian"/>
      <w:sz w:val="28"/>
      <w:lang w:val="ru-RU" w:eastAsia="ru-RU" w:bidi="ru-RU"/>
    </w:rPr>
  </w:style>
  <w:style w:type="character" w:customStyle="1" w:styleId="CharChar21">
    <w:name w:val="Char Char21"/>
    <w:rsid w:val="005109A5"/>
    <w:rPr>
      <w:rFonts w:ascii="Arial LatArm" w:hAnsi="Arial LatArm"/>
      <w:b/>
      <w:color w:val="0000FF"/>
      <w:lang w:val="ru-RU" w:eastAsia="ru-RU" w:bidi="ru-RU"/>
    </w:rPr>
  </w:style>
  <w:style w:type="paragraph" w:styleId="aff3">
    <w:name w:val="List Paragraph"/>
    <w:basedOn w:val="a"/>
    <w:link w:val="aff4"/>
    <w:uiPriority w:val="34"/>
    <w:qFormat/>
    <w:rsid w:val="005109A5"/>
    <w:pPr>
      <w:spacing w:after="0" w:line="240" w:lineRule="auto"/>
      <w:ind w:left="720"/>
    </w:pPr>
    <w:rPr>
      <w:rFonts w:ascii="Times Armenian" w:eastAsia="Times New Roman" w:hAnsi="Times Armenian" w:cs="Times New Roman"/>
      <w:sz w:val="24"/>
      <w:szCs w:val="24"/>
      <w:lang w:eastAsia="ru-RU" w:bidi="ru-RU"/>
    </w:rPr>
  </w:style>
  <w:style w:type="character" w:customStyle="1" w:styleId="CharChar25">
    <w:name w:val="Char Char25"/>
    <w:rsid w:val="005109A5"/>
    <w:rPr>
      <w:rFonts w:ascii="Arial Armenian" w:hAnsi="Arial Armenian"/>
      <w:sz w:val="28"/>
      <w:lang w:val="ru-RU" w:eastAsia="ru-RU" w:bidi="ru-RU"/>
    </w:rPr>
  </w:style>
  <w:style w:type="character" w:customStyle="1" w:styleId="CharChar24">
    <w:name w:val="Char Char24"/>
    <w:rsid w:val="005109A5"/>
    <w:rPr>
      <w:rFonts w:ascii="Arial LatArm" w:hAnsi="Arial LatArm"/>
      <w:b/>
      <w:color w:val="0000FF"/>
      <w:lang w:val="ru-RU" w:eastAsia="ru-RU" w:bidi="ru-RU"/>
    </w:rPr>
  </w:style>
  <w:style w:type="paragraph" w:styleId="aff5">
    <w:name w:val="Block Text"/>
    <w:basedOn w:val="a"/>
    <w:rsid w:val="005109A5"/>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eastAsia="ru-RU" w:bidi="ru-RU"/>
    </w:rPr>
  </w:style>
  <w:style w:type="paragraph" w:customStyle="1" w:styleId="BodyTextIndent22">
    <w:name w:val="Body Text Indent 2+2"/>
    <w:basedOn w:val="a"/>
    <w:next w:val="a"/>
    <w:rsid w:val="005109A5"/>
    <w:pPr>
      <w:autoSpaceDE w:val="0"/>
      <w:autoSpaceDN w:val="0"/>
      <w:adjustRightInd w:val="0"/>
      <w:spacing w:after="0" w:line="240" w:lineRule="auto"/>
    </w:pPr>
    <w:rPr>
      <w:rFonts w:ascii="Times Armenian" w:eastAsia="Times New Roman" w:hAnsi="Times Armenian" w:cs="Times New Roman"/>
      <w:sz w:val="24"/>
      <w:szCs w:val="24"/>
      <w:lang w:eastAsia="ru-RU" w:bidi="ru-RU"/>
    </w:rPr>
  </w:style>
  <w:style w:type="paragraph" w:customStyle="1" w:styleId="Normal2">
    <w:name w:val="Normal+2"/>
    <w:basedOn w:val="a"/>
    <w:next w:val="a"/>
    <w:rsid w:val="005109A5"/>
    <w:pPr>
      <w:autoSpaceDE w:val="0"/>
      <w:autoSpaceDN w:val="0"/>
      <w:adjustRightInd w:val="0"/>
      <w:spacing w:after="0" w:line="240" w:lineRule="auto"/>
    </w:pPr>
    <w:rPr>
      <w:rFonts w:ascii="Times Armenian" w:eastAsia="Times New Roman" w:hAnsi="Times Armenian" w:cs="Times New Roman"/>
      <w:sz w:val="24"/>
      <w:szCs w:val="24"/>
      <w:lang w:eastAsia="ru-RU" w:bidi="ru-RU"/>
    </w:rPr>
  </w:style>
  <w:style w:type="paragraph" w:customStyle="1" w:styleId="CharCharCharChar">
    <w:name w:val="Знак Знак Знак Char Char Char Char Знак Знак Знак"/>
    <w:basedOn w:val="a"/>
    <w:rsid w:val="005109A5"/>
    <w:pPr>
      <w:widowControl w:val="0"/>
      <w:adjustRightInd w:val="0"/>
      <w:spacing w:line="240" w:lineRule="exact"/>
    </w:pPr>
    <w:rPr>
      <w:rFonts w:ascii="Times New Roman" w:eastAsia="Times New Roman" w:hAnsi="Times New Roman" w:cs="Times New Roman"/>
      <w:sz w:val="20"/>
      <w:szCs w:val="20"/>
      <w:lang w:eastAsia="ru-RU" w:bidi="ru-RU"/>
    </w:rPr>
  </w:style>
  <w:style w:type="paragraph" w:customStyle="1" w:styleId="xl63">
    <w:name w:val="xl63"/>
    <w:basedOn w:val="a"/>
    <w:rsid w:val="005109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eastAsia="ru-RU" w:bidi="ru-RU"/>
    </w:rPr>
  </w:style>
  <w:style w:type="paragraph" w:customStyle="1" w:styleId="xl64">
    <w:name w:val="xl64"/>
    <w:basedOn w:val="a"/>
    <w:rsid w:val="005109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eastAsia="ru-RU" w:bidi="ru-RU"/>
    </w:rPr>
  </w:style>
  <w:style w:type="paragraph" w:customStyle="1" w:styleId="xl65">
    <w:name w:val="xl65"/>
    <w:basedOn w:val="a"/>
    <w:rsid w:val="005109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eastAsia="ru-RU" w:bidi="ru-RU"/>
    </w:rPr>
  </w:style>
  <w:style w:type="paragraph" w:customStyle="1" w:styleId="xl66">
    <w:name w:val="xl66"/>
    <w:basedOn w:val="a"/>
    <w:rsid w:val="005109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eastAsia="ru-RU" w:bidi="ru-RU"/>
    </w:rPr>
  </w:style>
  <w:style w:type="paragraph" w:customStyle="1" w:styleId="xl67">
    <w:name w:val="xl67"/>
    <w:basedOn w:val="a"/>
    <w:rsid w:val="005109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eastAsia="ru-RU" w:bidi="ru-RU"/>
    </w:rPr>
  </w:style>
  <w:style w:type="paragraph" w:customStyle="1" w:styleId="xl68">
    <w:name w:val="xl68"/>
    <w:basedOn w:val="a"/>
    <w:rsid w:val="005109A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eastAsia="ru-RU" w:bidi="ru-RU"/>
    </w:rPr>
  </w:style>
  <w:style w:type="paragraph" w:customStyle="1" w:styleId="xl69">
    <w:name w:val="xl69"/>
    <w:basedOn w:val="a"/>
    <w:rsid w:val="005109A5"/>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eastAsia="ru-RU" w:bidi="ru-RU"/>
    </w:rPr>
  </w:style>
  <w:style w:type="paragraph" w:customStyle="1" w:styleId="xl70">
    <w:name w:val="xl70"/>
    <w:basedOn w:val="a"/>
    <w:rsid w:val="005109A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eastAsia="ru-RU" w:bidi="ru-RU"/>
    </w:rPr>
  </w:style>
  <w:style w:type="paragraph" w:customStyle="1" w:styleId="xl71">
    <w:name w:val="xl71"/>
    <w:basedOn w:val="a"/>
    <w:rsid w:val="005109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eastAsia="ru-RU" w:bidi="ru-RU"/>
    </w:rPr>
  </w:style>
  <w:style w:type="paragraph" w:customStyle="1" w:styleId="xl72">
    <w:name w:val="xl72"/>
    <w:basedOn w:val="a"/>
    <w:rsid w:val="005109A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eastAsia="ru-RU" w:bidi="ru-RU"/>
    </w:rPr>
  </w:style>
  <w:style w:type="paragraph" w:customStyle="1" w:styleId="font5">
    <w:name w:val="font5"/>
    <w:basedOn w:val="a"/>
    <w:rsid w:val="005109A5"/>
    <w:pPr>
      <w:spacing w:before="100" w:beforeAutospacing="1" w:after="100" w:afterAutospacing="1" w:line="240" w:lineRule="auto"/>
    </w:pPr>
    <w:rPr>
      <w:rFonts w:ascii="Times Armenian" w:eastAsia="Arial Unicode MS" w:hAnsi="Times Armenian" w:cs="Arial Unicode MS"/>
      <w:sz w:val="16"/>
      <w:szCs w:val="16"/>
      <w:lang w:eastAsia="ru-RU" w:bidi="ru-RU"/>
    </w:rPr>
  </w:style>
  <w:style w:type="paragraph" w:customStyle="1" w:styleId="font6">
    <w:name w:val="font6"/>
    <w:basedOn w:val="a"/>
    <w:rsid w:val="005109A5"/>
    <w:pPr>
      <w:spacing w:before="100" w:beforeAutospacing="1" w:after="100" w:afterAutospacing="1" w:line="240" w:lineRule="auto"/>
    </w:pPr>
    <w:rPr>
      <w:rFonts w:ascii="Times Armenian" w:eastAsia="Arial Unicode MS" w:hAnsi="Times Armenian" w:cs="Arial Unicode MS"/>
      <w:i/>
      <w:iCs/>
      <w:sz w:val="16"/>
      <w:szCs w:val="16"/>
      <w:lang w:eastAsia="ru-RU" w:bidi="ru-RU"/>
    </w:rPr>
  </w:style>
  <w:style w:type="paragraph" w:customStyle="1" w:styleId="font7">
    <w:name w:val="font7"/>
    <w:basedOn w:val="a"/>
    <w:rsid w:val="005109A5"/>
    <w:pPr>
      <w:spacing w:before="100" w:beforeAutospacing="1" w:after="100" w:afterAutospacing="1" w:line="240" w:lineRule="auto"/>
    </w:pPr>
    <w:rPr>
      <w:rFonts w:ascii="Times LatArm" w:eastAsia="Arial Unicode MS" w:hAnsi="Times LatArm" w:cs="Arial Unicode MS"/>
      <w:sz w:val="16"/>
      <w:szCs w:val="16"/>
      <w:lang w:eastAsia="ru-RU" w:bidi="ru-RU"/>
    </w:rPr>
  </w:style>
  <w:style w:type="paragraph" w:customStyle="1" w:styleId="font8">
    <w:name w:val="font8"/>
    <w:basedOn w:val="a"/>
    <w:rsid w:val="005109A5"/>
    <w:pPr>
      <w:spacing w:before="100" w:beforeAutospacing="1" w:after="100" w:afterAutospacing="1" w:line="240" w:lineRule="auto"/>
    </w:pPr>
    <w:rPr>
      <w:rFonts w:ascii="Times LatRus" w:eastAsia="Arial Unicode MS" w:hAnsi="Times LatRus" w:cs="Arial Unicode MS"/>
      <w:sz w:val="16"/>
      <w:szCs w:val="16"/>
      <w:lang w:eastAsia="ru-RU" w:bidi="ru-RU"/>
    </w:rPr>
  </w:style>
  <w:style w:type="paragraph" w:customStyle="1" w:styleId="font9">
    <w:name w:val="font9"/>
    <w:basedOn w:val="a"/>
    <w:rsid w:val="005109A5"/>
    <w:pPr>
      <w:spacing w:before="100" w:beforeAutospacing="1" w:after="100" w:afterAutospacing="1" w:line="240" w:lineRule="auto"/>
    </w:pPr>
    <w:rPr>
      <w:rFonts w:ascii="Times LatRus" w:eastAsia="Arial Unicode MS" w:hAnsi="Times LatRus" w:cs="Arial Unicode MS"/>
      <w:i/>
      <w:iCs/>
      <w:sz w:val="16"/>
      <w:szCs w:val="16"/>
      <w:lang w:eastAsia="ru-RU" w:bidi="ru-RU"/>
    </w:rPr>
  </w:style>
  <w:style w:type="paragraph" w:customStyle="1" w:styleId="font10">
    <w:name w:val="font10"/>
    <w:basedOn w:val="a"/>
    <w:rsid w:val="005109A5"/>
    <w:pPr>
      <w:spacing w:before="100" w:beforeAutospacing="1" w:after="100" w:afterAutospacing="1" w:line="240" w:lineRule="auto"/>
    </w:pPr>
    <w:rPr>
      <w:rFonts w:ascii="Times LatArm" w:eastAsia="Arial Unicode MS" w:hAnsi="Times LatArm" w:cs="Arial Unicode MS"/>
      <w:sz w:val="16"/>
      <w:szCs w:val="16"/>
      <w:lang w:eastAsia="ru-RU" w:bidi="ru-RU"/>
    </w:rPr>
  </w:style>
  <w:style w:type="paragraph" w:customStyle="1" w:styleId="font11">
    <w:name w:val="font11"/>
    <w:basedOn w:val="a"/>
    <w:rsid w:val="005109A5"/>
    <w:pPr>
      <w:spacing w:before="100" w:beforeAutospacing="1" w:after="100" w:afterAutospacing="1" w:line="240" w:lineRule="auto"/>
    </w:pPr>
    <w:rPr>
      <w:rFonts w:ascii="Times LatRus" w:eastAsia="Arial Unicode MS" w:hAnsi="Times LatRus" w:cs="Arial Unicode MS"/>
      <w:sz w:val="16"/>
      <w:szCs w:val="16"/>
      <w:lang w:eastAsia="ru-RU" w:bidi="ru-RU"/>
    </w:rPr>
  </w:style>
  <w:style w:type="paragraph" w:customStyle="1" w:styleId="font12">
    <w:name w:val="font12"/>
    <w:basedOn w:val="a"/>
    <w:rsid w:val="005109A5"/>
    <w:pPr>
      <w:spacing w:before="100" w:beforeAutospacing="1" w:after="100" w:afterAutospacing="1" w:line="240" w:lineRule="auto"/>
    </w:pPr>
    <w:rPr>
      <w:rFonts w:ascii="Times New Roman" w:eastAsia="Arial Unicode MS" w:hAnsi="Times New Roman" w:cs="Times New Roman"/>
      <w:sz w:val="16"/>
      <w:szCs w:val="16"/>
      <w:lang w:eastAsia="ru-RU" w:bidi="ru-RU"/>
    </w:rPr>
  </w:style>
  <w:style w:type="paragraph" w:customStyle="1" w:styleId="font13">
    <w:name w:val="font13"/>
    <w:basedOn w:val="a"/>
    <w:rsid w:val="005109A5"/>
    <w:pPr>
      <w:spacing w:before="100" w:beforeAutospacing="1" w:after="100" w:afterAutospacing="1" w:line="240" w:lineRule="auto"/>
    </w:pPr>
    <w:rPr>
      <w:rFonts w:ascii="Times Armenian" w:eastAsia="Arial Unicode MS" w:hAnsi="Times Armenian" w:cs="Arial Unicode MS"/>
      <w:color w:val="000000"/>
      <w:sz w:val="20"/>
      <w:szCs w:val="20"/>
      <w:lang w:eastAsia="ru-RU" w:bidi="ru-RU"/>
    </w:rPr>
  </w:style>
  <w:style w:type="paragraph" w:customStyle="1" w:styleId="xl73">
    <w:name w:val="xl73"/>
    <w:basedOn w:val="a"/>
    <w:rsid w:val="005109A5"/>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eastAsia="ru-RU" w:bidi="ru-RU"/>
    </w:rPr>
  </w:style>
  <w:style w:type="paragraph" w:customStyle="1" w:styleId="xl74">
    <w:name w:val="xl74"/>
    <w:basedOn w:val="a"/>
    <w:rsid w:val="005109A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eastAsia="ru-RU" w:bidi="ru-RU"/>
    </w:rPr>
  </w:style>
  <w:style w:type="paragraph" w:customStyle="1" w:styleId="xl75">
    <w:name w:val="xl75"/>
    <w:basedOn w:val="a"/>
    <w:rsid w:val="005109A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eastAsia="ru-RU" w:bidi="ru-RU"/>
    </w:rPr>
  </w:style>
  <w:style w:type="paragraph" w:customStyle="1" w:styleId="Index11">
    <w:name w:val="Index 11"/>
    <w:basedOn w:val="a"/>
    <w:rsid w:val="005109A5"/>
    <w:pPr>
      <w:suppressAutoHyphens/>
      <w:spacing w:after="0" w:line="100" w:lineRule="atLeast"/>
      <w:ind w:left="240" w:hanging="240"/>
    </w:pPr>
    <w:rPr>
      <w:rFonts w:ascii="Times Armenian" w:eastAsia="Times New Roman" w:hAnsi="Times Armenian" w:cs="Times New Roman"/>
      <w:kern w:val="1"/>
      <w:sz w:val="16"/>
      <w:szCs w:val="16"/>
      <w:lang w:eastAsia="ru-RU" w:bidi="ru-RU"/>
    </w:rPr>
  </w:style>
  <w:style w:type="paragraph" w:customStyle="1" w:styleId="IndexHeading1">
    <w:name w:val="Index Heading1"/>
    <w:basedOn w:val="a"/>
    <w:rsid w:val="005109A5"/>
    <w:pPr>
      <w:suppressAutoHyphens/>
      <w:spacing w:after="0" w:line="100" w:lineRule="atLeast"/>
    </w:pPr>
    <w:rPr>
      <w:rFonts w:ascii="Times New Roman" w:eastAsia="Times New Roman" w:hAnsi="Times New Roman" w:cs="Times New Roman"/>
      <w:kern w:val="1"/>
      <w:sz w:val="20"/>
      <w:szCs w:val="20"/>
      <w:lang w:eastAsia="ru-RU" w:bidi="ru-RU"/>
    </w:rPr>
  </w:style>
  <w:style w:type="character" w:styleId="aff6">
    <w:name w:val="FollowedHyperlink"/>
    <w:rsid w:val="005109A5"/>
    <w:rPr>
      <w:color w:val="800080"/>
      <w:u w:val="single"/>
    </w:rPr>
  </w:style>
  <w:style w:type="character" w:customStyle="1" w:styleId="CharCharCharChar1">
    <w:name w:val="Char Char Char Char1"/>
    <w:aliases w:val=" Char Char Char Char Char Char"/>
    <w:rsid w:val="005109A5"/>
    <w:rPr>
      <w:rFonts w:ascii="Arial LatArm" w:hAnsi="Arial LatArm"/>
      <w:sz w:val="24"/>
      <w:lang w:val="ru-RU" w:eastAsia="ru-RU" w:bidi="ru-RU"/>
    </w:rPr>
  </w:style>
  <w:style w:type="character" w:customStyle="1" w:styleId="CharChar">
    <w:name w:val="Char Char"/>
    <w:locked/>
    <w:rsid w:val="005109A5"/>
    <w:rPr>
      <w:lang w:val="ru-RU" w:eastAsia="ru-RU" w:bidi="ru-RU"/>
    </w:rPr>
  </w:style>
  <w:style w:type="paragraph" w:customStyle="1" w:styleId="Char3CharCharChar">
    <w:name w:val="Char3 Char Char Char"/>
    <w:basedOn w:val="a"/>
    <w:next w:val="a"/>
    <w:semiHidden/>
    <w:rsid w:val="005109A5"/>
    <w:pPr>
      <w:spacing w:line="240" w:lineRule="exact"/>
      <w:jc w:val="both"/>
    </w:pPr>
    <w:rPr>
      <w:rFonts w:ascii="Arial" w:eastAsia="Times New Roman" w:hAnsi="Arial" w:cs="Arial"/>
      <w:b/>
      <w:sz w:val="20"/>
      <w:szCs w:val="20"/>
      <w:lang w:eastAsia="ru-RU" w:bidi="ru-RU"/>
    </w:rPr>
  </w:style>
  <w:style w:type="character" w:customStyle="1" w:styleId="aff4">
    <w:name w:val="Абзац списка Знак"/>
    <w:link w:val="aff3"/>
    <w:uiPriority w:val="34"/>
    <w:locked/>
    <w:rsid w:val="005109A5"/>
    <w:rPr>
      <w:rFonts w:ascii="Times Armenian" w:eastAsia="Times New Roman" w:hAnsi="Times Armenian" w:cs="Times New Roman"/>
      <w:sz w:val="24"/>
      <w:szCs w:val="24"/>
      <w:lang w:eastAsia="ru-RU" w:bidi="ru-RU"/>
    </w:rPr>
  </w:style>
  <w:style w:type="character" w:styleId="aff7">
    <w:name w:val="Emphasis"/>
    <w:qFormat/>
    <w:rsid w:val="005109A5"/>
    <w:rPr>
      <w:i/>
      <w:iCs/>
    </w:rPr>
  </w:style>
  <w:style w:type="character" w:customStyle="1" w:styleId="CharChar4">
    <w:name w:val="Char Char4"/>
    <w:locked/>
    <w:rsid w:val="005109A5"/>
    <w:rPr>
      <w:sz w:val="24"/>
      <w:szCs w:val="24"/>
      <w:lang w:val="ru-RU" w:eastAsia="ru-RU" w:bidi="ru-RU"/>
    </w:rPr>
  </w:style>
  <w:style w:type="paragraph" w:customStyle="1" w:styleId="msonormalcxspmiddle">
    <w:name w:val="msonormalcxspmiddle"/>
    <w:basedOn w:val="a"/>
    <w:rsid w:val="005109A5"/>
    <w:pPr>
      <w:spacing w:before="100" w:beforeAutospacing="1" w:after="100" w:afterAutospacing="1" w:line="240" w:lineRule="auto"/>
    </w:pPr>
    <w:rPr>
      <w:rFonts w:ascii="Times New Roman" w:eastAsia="Times New Roman" w:hAnsi="Times New Roman" w:cs="Times New Roman"/>
      <w:sz w:val="24"/>
      <w:szCs w:val="24"/>
      <w:lang w:eastAsia="ru-RU" w:bidi="ru-RU"/>
    </w:rPr>
  </w:style>
  <w:style w:type="character" w:customStyle="1" w:styleId="CharChar5">
    <w:name w:val="Char Char5"/>
    <w:locked/>
    <w:rsid w:val="005109A5"/>
    <w:rPr>
      <w:sz w:val="24"/>
      <w:szCs w:val="24"/>
      <w:lang w:val="ru-RU" w:eastAsia="ru-RU" w:bidi="ru-RU"/>
    </w:rPr>
  </w:style>
  <w:style w:type="table" w:styleId="25">
    <w:name w:val="Table Simple 2"/>
    <w:basedOn w:val="a1"/>
    <w:rsid w:val="005109A5"/>
    <w:pPr>
      <w:spacing w:after="0" w:line="240" w:lineRule="auto"/>
    </w:pPr>
    <w:rPr>
      <w:rFonts w:ascii="Times New Roman" w:eastAsia="Times New Roman" w:hAnsi="Times New Roman" w:cs="Times New Roman"/>
      <w:sz w:val="20"/>
      <w:szCs w:val="20"/>
      <w:lang w:eastAsia="ru-RU" w:bidi="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510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109A5"/>
    <w:rPr>
      <w:rFonts w:ascii="Courier New" w:eastAsia="Times New Roman" w:hAnsi="Courier New" w:cs="Courier New"/>
      <w:sz w:val="20"/>
      <w:szCs w:val="20"/>
      <w:lang w:eastAsia="ru-RU"/>
    </w:rPr>
  </w:style>
  <w:style w:type="character" w:customStyle="1" w:styleId="y2iqfc">
    <w:name w:val="y2iqfc"/>
    <w:basedOn w:val="a0"/>
    <w:rsid w:val="005109A5"/>
  </w:style>
</w:styles>
</file>

<file path=word/webSettings.xml><?xml version="1.0" encoding="utf-8"?>
<w:webSettings xmlns:r="http://schemas.openxmlformats.org/officeDocument/2006/relationships" xmlns:w="http://schemas.openxmlformats.org/wordprocessingml/2006/main">
  <w:divs>
    <w:div w:id="171057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106</Pages>
  <Words>21555</Words>
  <Characters>122868</Characters>
  <Application>Microsoft Office Word</Application>
  <DocSecurity>0</DocSecurity>
  <Lines>1023</Lines>
  <Paragraphs>288</Paragraphs>
  <ScaleCrop>false</ScaleCrop>
  <Company/>
  <LinksUpToDate>false</LinksUpToDate>
  <CharactersWithSpaces>144135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Petrosyan Hovsep</dc:creator>
  <cp:keywords>https://mul2-armavir.gov.am/tasks/202281/oneclick/Th211111165527639_1.docx?token=9c59739e9f31ff9b6d625c19161b3f27</cp:keywords>
  <dc:description/>
  <cp:lastModifiedBy>HAdmin</cp:lastModifiedBy>
  <cp:revision>52</cp:revision>
  <dcterms:created xsi:type="dcterms:W3CDTF">2021-11-03T19:17:00Z</dcterms:created>
  <dcterms:modified xsi:type="dcterms:W3CDTF">2021-11-12T12:29:00Z</dcterms:modified>
</cp:coreProperties>
</file>